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21D" w:rsidRPr="00EA1BE1" w:rsidRDefault="00BF7EA8">
      <w:pPr>
        <w:rPr>
          <w:sz w:val="24"/>
          <w:szCs w:val="24"/>
        </w:rPr>
      </w:pPr>
      <w:r w:rsidRPr="00EA1BE1">
        <w:rPr>
          <w:sz w:val="24"/>
          <w:szCs w:val="24"/>
        </w:rPr>
        <w:t>Sink or Swim Lesson Burken</w:t>
      </w:r>
    </w:p>
    <w:p w:rsidR="00101424" w:rsidRPr="00EA1BE1" w:rsidRDefault="00101424">
      <w:pPr>
        <w:rPr>
          <w:b/>
          <w:sz w:val="24"/>
          <w:szCs w:val="24"/>
        </w:rPr>
      </w:pPr>
      <w:r w:rsidRPr="00EA1BE1">
        <w:rPr>
          <w:b/>
          <w:sz w:val="24"/>
          <w:szCs w:val="24"/>
        </w:rPr>
        <w:t xml:space="preserve">Summary:  </w:t>
      </w:r>
    </w:p>
    <w:p w:rsidR="00101424" w:rsidRPr="00EA1BE1" w:rsidRDefault="00101424">
      <w:pPr>
        <w:rPr>
          <w:sz w:val="24"/>
          <w:szCs w:val="24"/>
        </w:rPr>
      </w:pPr>
      <w:r w:rsidRPr="00EA1BE1">
        <w:rPr>
          <w:sz w:val="24"/>
          <w:szCs w:val="24"/>
        </w:rPr>
        <w:t>I</w:t>
      </w:r>
      <w:r w:rsidR="00ED1E4B" w:rsidRPr="00EA1BE1">
        <w:rPr>
          <w:sz w:val="24"/>
          <w:szCs w:val="24"/>
        </w:rPr>
        <w:t>n</w:t>
      </w:r>
      <w:r w:rsidRPr="00EA1BE1">
        <w:rPr>
          <w:sz w:val="24"/>
          <w:szCs w:val="24"/>
        </w:rPr>
        <w:t xml:space="preserve"> this activity, students investigate water density and how it relates to everything around them.  They will also look at congruent cubes with different masses.  </w:t>
      </w:r>
    </w:p>
    <w:p w:rsidR="00101424" w:rsidRPr="00EA1BE1" w:rsidRDefault="00101424">
      <w:pPr>
        <w:rPr>
          <w:b/>
          <w:sz w:val="24"/>
          <w:szCs w:val="24"/>
        </w:rPr>
      </w:pPr>
      <w:r w:rsidRPr="00EA1BE1">
        <w:rPr>
          <w:b/>
          <w:sz w:val="24"/>
          <w:szCs w:val="24"/>
        </w:rPr>
        <w:t xml:space="preserve">Time:  </w:t>
      </w:r>
    </w:p>
    <w:p w:rsidR="00101424" w:rsidRPr="00EA1BE1" w:rsidRDefault="0002081E">
      <w:pPr>
        <w:rPr>
          <w:sz w:val="24"/>
          <w:szCs w:val="24"/>
        </w:rPr>
      </w:pPr>
      <w:r w:rsidRPr="00EA1BE1">
        <w:rPr>
          <w:sz w:val="24"/>
          <w:szCs w:val="24"/>
        </w:rPr>
        <w:t xml:space="preserve">2 days </w:t>
      </w:r>
      <w:r w:rsidR="00ED1E4B" w:rsidRPr="00EA1BE1">
        <w:rPr>
          <w:sz w:val="24"/>
          <w:szCs w:val="24"/>
        </w:rPr>
        <w:t xml:space="preserve"> </w:t>
      </w:r>
    </w:p>
    <w:p w:rsidR="00D538B0" w:rsidRDefault="00D538B0">
      <w:pPr>
        <w:rPr>
          <w:b/>
          <w:sz w:val="24"/>
          <w:szCs w:val="24"/>
        </w:rPr>
      </w:pPr>
      <w:r w:rsidRPr="00EA1BE1">
        <w:rPr>
          <w:b/>
          <w:sz w:val="24"/>
          <w:szCs w:val="24"/>
        </w:rPr>
        <w:t>Objectives:</w:t>
      </w:r>
    </w:p>
    <w:p w:rsidR="000A258A" w:rsidRPr="000A258A" w:rsidRDefault="000A258A">
      <w:pPr>
        <w:rPr>
          <w:b/>
          <w:sz w:val="24"/>
          <w:szCs w:val="24"/>
        </w:rPr>
      </w:pPr>
      <w:r w:rsidRPr="000A258A">
        <w:rPr>
          <w:rFonts w:cs="Arial"/>
          <w:sz w:val="24"/>
          <w:szCs w:val="24"/>
        </w:rPr>
        <w:t>The students will investigate the concept of sink or float by investigating different objects in water to test whether they sink or float by collecting and recording data on a graph. Students will connect their findings to other things that sink and float in our world and how those things affect our environment.</w:t>
      </w:r>
    </w:p>
    <w:p w:rsidR="00D538B0" w:rsidRPr="00EA1BE1" w:rsidRDefault="00D538B0">
      <w:pPr>
        <w:rPr>
          <w:b/>
          <w:sz w:val="24"/>
          <w:szCs w:val="24"/>
        </w:rPr>
      </w:pPr>
      <w:r w:rsidRPr="00EA1BE1">
        <w:rPr>
          <w:b/>
          <w:sz w:val="24"/>
          <w:szCs w:val="24"/>
        </w:rPr>
        <w:t xml:space="preserve">Background information: </w:t>
      </w:r>
    </w:p>
    <w:p w:rsidR="00D538B0" w:rsidRPr="00EA1BE1" w:rsidRDefault="00D538B0">
      <w:pPr>
        <w:rPr>
          <w:sz w:val="24"/>
          <w:szCs w:val="24"/>
        </w:rPr>
      </w:pPr>
      <w:r w:rsidRPr="00EA1BE1">
        <w:rPr>
          <w:sz w:val="24"/>
          <w:szCs w:val="24"/>
        </w:rPr>
        <w:t>Students have had experience with differences in density, and most can recognize whether or not t</w:t>
      </w:r>
      <w:r w:rsidR="00ED1E4B" w:rsidRPr="00EA1BE1">
        <w:rPr>
          <w:sz w:val="24"/>
          <w:szCs w:val="24"/>
        </w:rPr>
        <w:t>w</w:t>
      </w:r>
      <w:r w:rsidRPr="00EA1BE1">
        <w:rPr>
          <w:sz w:val="24"/>
          <w:szCs w:val="24"/>
        </w:rPr>
        <w:t xml:space="preserve">o different objects have different densities, but many mistake these differences for differences in weight.  A rock feels heavier than a piece of plastic foam that is actually the same weight because the rock is denser.  </w:t>
      </w:r>
      <w:r w:rsidR="003A67B2" w:rsidRPr="00EA1BE1">
        <w:rPr>
          <w:sz w:val="24"/>
          <w:szCs w:val="24"/>
        </w:rPr>
        <w:t>Den</w:t>
      </w:r>
      <w:r w:rsidR="003B3F92" w:rsidRPr="00EA1BE1">
        <w:rPr>
          <w:sz w:val="24"/>
          <w:szCs w:val="24"/>
        </w:rPr>
        <w:t xml:space="preserve">sity is related to the mass and volume of an object.  It is </w:t>
      </w:r>
      <w:r w:rsidR="007C219E" w:rsidRPr="00EA1BE1">
        <w:rPr>
          <w:sz w:val="24"/>
          <w:szCs w:val="24"/>
        </w:rPr>
        <w:t>measures of how compact something is, or how closely packed the particles are</w:t>
      </w:r>
      <w:r w:rsidR="003B3F92" w:rsidRPr="00EA1BE1">
        <w:rPr>
          <w:sz w:val="24"/>
          <w:szCs w:val="24"/>
        </w:rPr>
        <w:t xml:space="preserve">.  Materials with closely packed molecules are </w:t>
      </w:r>
      <w:proofErr w:type="gramStart"/>
      <w:r w:rsidR="007C219E" w:rsidRPr="00EA1BE1">
        <w:rPr>
          <w:sz w:val="24"/>
          <w:szCs w:val="24"/>
        </w:rPr>
        <w:t>more dense</w:t>
      </w:r>
      <w:proofErr w:type="gramEnd"/>
      <w:r w:rsidR="007C219E" w:rsidRPr="00EA1BE1">
        <w:rPr>
          <w:sz w:val="24"/>
          <w:szCs w:val="24"/>
        </w:rPr>
        <w:t xml:space="preserve"> </w:t>
      </w:r>
      <w:r w:rsidR="003B3F92" w:rsidRPr="00EA1BE1">
        <w:rPr>
          <w:sz w:val="24"/>
          <w:szCs w:val="24"/>
        </w:rPr>
        <w:t xml:space="preserve">than materials with loosely packed molecules.  The </w:t>
      </w:r>
      <w:proofErr w:type="gramStart"/>
      <w:r w:rsidR="003B3F92" w:rsidRPr="00EA1BE1">
        <w:rPr>
          <w:sz w:val="24"/>
          <w:szCs w:val="24"/>
        </w:rPr>
        <w:t>density</w:t>
      </w:r>
      <w:proofErr w:type="gramEnd"/>
      <w:r w:rsidR="003B3F92" w:rsidRPr="00EA1BE1">
        <w:rPr>
          <w:sz w:val="24"/>
          <w:szCs w:val="24"/>
        </w:rPr>
        <w:t xml:space="preserve"> of an object is calculated by dividing its mass by its volume (density = mass ÷ volume).  Gold is nearly four times denser than pyrite.  Gold feels heavier than pyrite because it is denser.  </w:t>
      </w:r>
    </w:p>
    <w:p w:rsidR="003B3F92" w:rsidRPr="00EA1BE1" w:rsidRDefault="003B3F92">
      <w:pPr>
        <w:rPr>
          <w:sz w:val="24"/>
          <w:szCs w:val="24"/>
        </w:rPr>
      </w:pPr>
      <w:r w:rsidRPr="00EA1BE1">
        <w:rPr>
          <w:sz w:val="24"/>
          <w:szCs w:val="24"/>
        </w:rPr>
        <w:t>An object</w:t>
      </w:r>
      <w:r w:rsidR="00ED1E4B" w:rsidRPr="00EA1BE1">
        <w:rPr>
          <w:sz w:val="24"/>
          <w:szCs w:val="24"/>
        </w:rPr>
        <w:t>’</w:t>
      </w:r>
      <w:r w:rsidRPr="00EA1BE1">
        <w:rPr>
          <w:sz w:val="24"/>
          <w:szCs w:val="24"/>
        </w:rPr>
        <w:t xml:space="preserve">s </w:t>
      </w:r>
      <w:r w:rsidR="0002081E" w:rsidRPr="00EA1BE1">
        <w:rPr>
          <w:sz w:val="24"/>
          <w:szCs w:val="24"/>
        </w:rPr>
        <w:t xml:space="preserve">relative </w:t>
      </w:r>
      <w:r w:rsidRPr="00EA1BE1">
        <w:rPr>
          <w:sz w:val="24"/>
          <w:szCs w:val="24"/>
        </w:rPr>
        <w:t xml:space="preserve">density affects its buoyancy and how well it will sink or float.  Buoyancy also depends on the density of the liquid.  </w:t>
      </w:r>
      <w:r w:rsidR="00A61D3A" w:rsidRPr="00EA1BE1">
        <w:rPr>
          <w:sz w:val="24"/>
          <w:szCs w:val="24"/>
        </w:rPr>
        <w:t>Mass is generally measure</w:t>
      </w:r>
      <w:r w:rsidR="00ED1E4B" w:rsidRPr="00EA1BE1">
        <w:rPr>
          <w:sz w:val="24"/>
          <w:szCs w:val="24"/>
        </w:rPr>
        <w:t>d</w:t>
      </w:r>
      <w:r w:rsidR="00A61D3A" w:rsidRPr="00EA1BE1">
        <w:rPr>
          <w:sz w:val="24"/>
          <w:szCs w:val="24"/>
        </w:rPr>
        <w:t xml:space="preserve"> in grams and volume in cubic centimeters.  </w:t>
      </w:r>
    </w:p>
    <w:p w:rsidR="00101424" w:rsidRDefault="00101424">
      <w:pPr>
        <w:rPr>
          <w:b/>
          <w:sz w:val="24"/>
          <w:szCs w:val="24"/>
        </w:rPr>
      </w:pPr>
      <w:r w:rsidRPr="00EA1BE1">
        <w:rPr>
          <w:b/>
          <w:sz w:val="24"/>
          <w:szCs w:val="24"/>
        </w:rPr>
        <w:t>Materials:</w:t>
      </w:r>
    </w:p>
    <w:p w:rsidR="00D538B0" w:rsidRPr="00EA1BE1" w:rsidRDefault="000A258A">
      <w:pPr>
        <w:rPr>
          <w:b/>
          <w:sz w:val="24"/>
          <w:szCs w:val="24"/>
        </w:rPr>
      </w:pPr>
      <w:r>
        <w:rPr>
          <w:sz w:val="24"/>
          <w:szCs w:val="24"/>
        </w:rPr>
        <w:t xml:space="preserve">Density Cubes, </w:t>
      </w:r>
      <w:r w:rsidRPr="00EA1BE1">
        <w:rPr>
          <w:sz w:val="24"/>
          <w:szCs w:val="24"/>
        </w:rPr>
        <w:t>crayon, paper clip, pencils, ping pong ball, marble, cork, math cube</w:t>
      </w:r>
      <w:r>
        <w:rPr>
          <w:sz w:val="24"/>
          <w:szCs w:val="24"/>
        </w:rPr>
        <w:t>s, flip camera.</w:t>
      </w:r>
    </w:p>
    <w:p w:rsidR="00D538B0" w:rsidRPr="00EA1BE1" w:rsidRDefault="00D538B0">
      <w:pPr>
        <w:rPr>
          <w:b/>
          <w:sz w:val="24"/>
          <w:szCs w:val="24"/>
        </w:rPr>
      </w:pPr>
      <w:r w:rsidRPr="00EA1BE1">
        <w:rPr>
          <w:b/>
          <w:sz w:val="24"/>
          <w:szCs w:val="24"/>
        </w:rPr>
        <w:t>Set (Engage):</w:t>
      </w:r>
    </w:p>
    <w:p w:rsidR="00101424" w:rsidRPr="00EA1BE1" w:rsidRDefault="00D538B0">
      <w:pPr>
        <w:rPr>
          <w:sz w:val="24"/>
          <w:szCs w:val="24"/>
        </w:rPr>
      </w:pPr>
      <w:r w:rsidRPr="00EA1BE1">
        <w:rPr>
          <w:sz w:val="24"/>
          <w:szCs w:val="24"/>
        </w:rPr>
        <w:t>Have you ever dropped a fork or straw into a sink full of water?  Did they sink or float?  How about throwing a stone or Frisbee into a creek? Do they sink or float?  How do you know what will sink and what will float?</w:t>
      </w:r>
    </w:p>
    <w:p w:rsidR="00A61D3A" w:rsidRPr="00EA1BE1" w:rsidRDefault="00D538B0" w:rsidP="00A61D3A">
      <w:pPr>
        <w:pStyle w:val="ListParagraph"/>
        <w:numPr>
          <w:ilvl w:val="0"/>
          <w:numId w:val="2"/>
        </w:numPr>
        <w:rPr>
          <w:sz w:val="24"/>
          <w:szCs w:val="24"/>
        </w:rPr>
      </w:pPr>
      <w:r w:rsidRPr="00EA1BE1">
        <w:rPr>
          <w:sz w:val="24"/>
          <w:szCs w:val="24"/>
        </w:rPr>
        <w:lastRenderedPageBreak/>
        <w:t xml:space="preserve">Watch:   </w:t>
      </w:r>
      <w:r w:rsidR="00BF7EA8" w:rsidRPr="00EA1BE1">
        <w:rPr>
          <w:sz w:val="24"/>
          <w:szCs w:val="24"/>
        </w:rPr>
        <w:t xml:space="preserve">“Who Sank the Boat”  </w:t>
      </w:r>
      <w:hyperlink r:id="rId6" w:history="1">
        <w:r w:rsidR="00BF7EA8" w:rsidRPr="00EA1BE1">
          <w:rPr>
            <w:rStyle w:val="Hyperlink"/>
            <w:sz w:val="24"/>
            <w:szCs w:val="24"/>
          </w:rPr>
          <w:t>http://www.youtube.com/watch?v=OsYb1YSYR34</w:t>
        </w:r>
      </w:hyperlink>
      <w:r w:rsidR="00BF7EA8" w:rsidRPr="00EA1BE1">
        <w:rPr>
          <w:sz w:val="24"/>
          <w:szCs w:val="24"/>
        </w:rPr>
        <w:t xml:space="preserve"> </w:t>
      </w:r>
    </w:p>
    <w:p w:rsidR="00A61D3A" w:rsidRDefault="00A61D3A" w:rsidP="00A61D3A">
      <w:pPr>
        <w:rPr>
          <w:sz w:val="24"/>
          <w:szCs w:val="24"/>
        </w:rPr>
      </w:pPr>
      <w:r w:rsidRPr="00EA1BE1">
        <w:rPr>
          <w:sz w:val="24"/>
          <w:szCs w:val="24"/>
        </w:rPr>
        <w:t>Read the following scenario aloud to the students while they follow along.  Discuss the scenario with the students and have t</w:t>
      </w:r>
      <w:r w:rsidR="00851ABC">
        <w:rPr>
          <w:sz w:val="24"/>
          <w:szCs w:val="24"/>
        </w:rPr>
        <w:t xml:space="preserve">hem take notes in their journal (may use Today’s Tweet or Type </w:t>
      </w:r>
      <w:proofErr w:type="gramStart"/>
      <w:r w:rsidR="00851ABC">
        <w:rPr>
          <w:sz w:val="24"/>
          <w:szCs w:val="24"/>
        </w:rPr>
        <w:t>With</w:t>
      </w:r>
      <w:proofErr w:type="gramEnd"/>
      <w:r w:rsidR="00851ABC">
        <w:rPr>
          <w:sz w:val="24"/>
          <w:szCs w:val="24"/>
        </w:rPr>
        <w:t xml:space="preserve"> Me).  </w:t>
      </w:r>
      <w:r w:rsidRPr="00EA1BE1">
        <w:rPr>
          <w:sz w:val="24"/>
          <w:szCs w:val="24"/>
        </w:rPr>
        <w:t xml:space="preserve"> </w:t>
      </w:r>
    </w:p>
    <w:p w:rsidR="00851ABC" w:rsidRPr="00EA1BE1" w:rsidRDefault="00851ABC" w:rsidP="00A61D3A">
      <w:pPr>
        <w:rPr>
          <w:sz w:val="24"/>
          <w:szCs w:val="24"/>
        </w:rPr>
      </w:pPr>
    </w:p>
    <w:tbl>
      <w:tblPr>
        <w:tblStyle w:val="TableGrid"/>
        <w:tblW w:w="0" w:type="auto"/>
        <w:tblLook w:val="04A0"/>
      </w:tblPr>
      <w:tblGrid>
        <w:gridCol w:w="9576"/>
      </w:tblGrid>
      <w:tr w:rsidR="00A61D3A" w:rsidRPr="00EA1BE1" w:rsidTr="00A61D3A">
        <w:tc>
          <w:tcPr>
            <w:tcW w:w="9576" w:type="dxa"/>
          </w:tcPr>
          <w:p w:rsidR="00A61D3A" w:rsidRPr="00EA1BE1" w:rsidRDefault="00A61D3A" w:rsidP="008061DF">
            <w:pPr>
              <w:jc w:val="center"/>
              <w:rPr>
                <w:sz w:val="24"/>
                <w:szCs w:val="24"/>
              </w:rPr>
            </w:pPr>
            <w:r w:rsidRPr="00EA1BE1">
              <w:rPr>
                <w:sz w:val="24"/>
                <w:szCs w:val="24"/>
              </w:rPr>
              <w:t>Sink or Swim</w:t>
            </w:r>
          </w:p>
          <w:p w:rsidR="00A61D3A" w:rsidRPr="00851ABC" w:rsidRDefault="00A61D3A" w:rsidP="00A61D3A">
            <w:pPr>
              <w:rPr>
                <w:sz w:val="24"/>
                <w:szCs w:val="24"/>
              </w:rPr>
            </w:pPr>
          </w:p>
          <w:p w:rsidR="008061DF" w:rsidRPr="00851ABC" w:rsidRDefault="00A61D3A" w:rsidP="00A61D3A">
            <w:pPr>
              <w:rPr>
                <w:sz w:val="24"/>
                <w:szCs w:val="24"/>
              </w:rPr>
            </w:pPr>
            <w:r w:rsidRPr="00851ABC">
              <w:rPr>
                <w:sz w:val="24"/>
                <w:szCs w:val="24"/>
              </w:rPr>
              <w:t xml:space="preserve">Yesterday, I went to the beach </w:t>
            </w:r>
            <w:r w:rsidR="00ED1E4B" w:rsidRPr="00851ABC">
              <w:rPr>
                <w:sz w:val="24"/>
                <w:szCs w:val="24"/>
              </w:rPr>
              <w:t>i</w:t>
            </w:r>
            <w:r w:rsidRPr="00851ABC">
              <w:rPr>
                <w:sz w:val="24"/>
                <w:szCs w:val="24"/>
              </w:rPr>
              <w:t>n Galveston</w:t>
            </w:r>
            <w:r w:rsidR="00ED1E4B" w:rsidRPr="00851ABC">
              <w:rPr>
                <w:sz w:val="24"/>
                <w:szCs w:val="24"/>
              </w:rPr>
              <w:t>, Texas</w:t>
            </w:r>
            <w:r w:rsidRPr="00851ABC">
              <w:rPr>
                <w:sz w:val="24"/>
                <w:szCs w:val="24"/>
              </w:rPr>
              <w:t xml:space="preserve">.  </w:t>
            </w:r>
            <w:r w:rsidR="0002081E" w:rsidRPr="00851ABC">
              <w:rPr>
                <w:sz w:val="24"/>
                <w:szCs w:val="24"/>
              </w:rPr>
              <w:t xml:space="preserve">As I looked out over the ocean, I saw some of the same items that had washed up on shore floating.  </w:t>
            </w:r>
            <w:r w:rsidR="008061DF" w:rsidRPr="00851ABC">
              <w:rPr>
                <w:sz w:val="24"/>
                <w:szCs w:val="24"/>
              </w:rPr>
              <w:t>Then I went in</w:t>
            </w:r>
            <w:r w:rsidR="00ED1E4B" w:rsidRPr="00851ABC">
              <w:rPr>
                <w:sz w:val="24"/>
                <w:szCs w:val="24"/>
              </w:rPr>
              <w:t>to</w:t>
            </w:r>
            <w:r w:rsidR="008061DF" w:rsidRPr="00851ABC">
              <w:rPr>
                <w:sz w:val="24"/>
                <w:szCs w:val="24"/>
              </w:rPr>
              <w:t xml:space="preserve"> the ocean</w:t>
            </w:r>
            <w:r w:rsidR="00ED1E4B" w:rsidRPr="00851ABC">
              <w:rPr>
                <w:sz w:val="24"/>
                <w:szCs w:val="24"/>
              </w:rPr>
              <w:t>,</w:t>
            </w:r>
            <w:r w:rsidR="008061DF" w:rsidRPr="00851ABC">
              <w:rPr>
                <w:sz w:val="24"/>
                <w:szCs w:val="24"/>
              </w:rPr>
              <w:t xml:space="preserve"> felt around on the bottom and found more items.  I started to wonder why some items ended up on the bottom of the ocean and some </w:t>
            </w:r>
            <w:r w:rsidR="0002081E" w:rsidRPr="00851ABC">
              <w:rPr>
                <w:sz w:val="24"/>
                <w:szCs w:val="24"/>
              </w:rPr>
              <w:t>floated on top of the water</w:t>
            </w:r>
            <w:r w:rsidR="008061DF" w:rsidRPr="00851ABC">
              <w:rPr>
                <w:sz w:val="24"/>
                <w:szCs w:val="24"/>
              </w:rPr>
              <w:t xml:space="preserve">.  </w:t>
            </w:r>
          </w:p>
          <w:p w:rsidR="00A61D3A" w:rsidRPr="00EA1BE1" w:rsidRDefault="00A61D3A" w:rsidP="00A61D3A">
            <w:pPr>
              <w:rPr>
                <w:sz w:val="24"/>
                <w:szCs w:val="24"/>
              </w:rPr>
            </w:pPr>
            <w:r w:rsidRPr="00851ABC">
              <w:rPr>
                <w:i/>
                <w:sz w:val="24"/>
                <w:szCs w:val="24"/>
              </w:rPr>
              <w:t>The United States has a very big crisis when it comes to trash in th</w:t>
            </w:r>
            <w:r w:rsidR="0002081E" w:rsidRPr="00851ABC">
              <w:rPr>
                <w:i/>
                <w:sz w:val="24"/>
                <w:szCs w:val="24"/>
              </w:rPr>
              <w:t>e oceans</w:t>
            </w:r>
            <w:r w:rsidRPr="00851ABC">
              <w:rPr>
                <w:sz w:val="24"/>
                <w:szCs w:val="24"/>
              </w:rPr>
              <w:t>.</w:t>
            </w:r>
            <w:r w:rsidR="0002081E" w:rsidRPr="00851ABC">
              <w:rPr>
                <w:sz w:val="24"/>
                <w:szCs w:val="24"/>
              </w:rPr>
              <w:t xml:space="preserve">  The</w:t>
            </w:r>
            <w:r w:rsidR="0002081E" w:rsidRPr="00EA1BE1">
              <w:rPr>
                <w:sz w:val="24"/>
                <w:szCs w:val="24"/>
              </w:rPr>
              <w:t xml:space="preserve"> trash in the oceans is harming wildlife.  Birds are getting caught up in the trash floating on the surface.  Crabs are getting caught up on trash that has sunk to the bottom.  </w:t>
            </w:r>
          </w:p>
          <w:p w:rsidR="00A61D3A" w:rsidRPr="00EA1BE1" w:rsidRDefault="00A61D3A" w:rsidP="00A61D3A">
            <w:pPr>
              <w:rPr>
                <w:sz w:val="24"/>
                <w:szCs w:val="24"/>
              </w:rPr>
            </w:pPr>
            <w:r w:rsidRPr="00EA1BE1">
              <w:rPr>
                <w:sz w:val="24"/>
                <w:szCs w:val="24"/>
              </w:rPr>
              <w:t xml:space="preserve">   </w:t>
            </w:r>
          </w:p>
        </w:tc>
      </w:tr>
    </w:tbl>
    <w:p w:rsidR="0030507B" w:rsidRPr="00EA1BE1" w:rsidRDefault="0030507B" w:rsidP="00A61D3A">
      <w:pPr>
        <w:rPr>
          <w:sz w:val="24"/>
          <w:szCs w:val="24"/>
        </w:rPr>
      </w:pPr>
    </w:p>
    <w:p w:rsidR="00BF7EA8" w:rsidRPr="00EA1BE1" w:rsidRDefault="00BF7EA8" w:rsidP="008A43E7">
      <w:pPr>
        <w:rPr>
          <w:b/>
          <w:sz w:val="24"/>
          <w:szCs w:val="24"/>
        </w:rPr>
      </w:pPr>
      <w:r w:rsidRPr="00EA1BE1">
        <w:rPr>
          <w:b/>
          <w:sz w:val="24"/>
          <w:szCs w:val="24"/>
        </w:rPr>
        <w:t xml:space="preserve">Explore </w:t>
      </w:r>
      <w:r w:rsidR="008A43E7" w:rsidRPr="00EA1BE1">
        <w:rPr>
          <w:b/>
          <w:sz w:val="24"/>
          <w:szCs w:val="24"/>
        </w:rPr>
        <w:t>(</w:t>
      </w:r>
      <w:r w:rsidR="000A258A">
        <w:rPr>
          <w:b/>
          <w:sz w:val="24"/>
          <w:szCs w:val="24"/>
        </w:rPr>
        <w:t>Independent Practice/Inquiry</w:t>
      </w:r>
      <w:r w:rsidR="008A43E7" w:rsidRPr="00EA1BE1">
        <w:rPr>
          <w:b/>
          <w:sz w:val="24"/>
          <w:szCs w:val="24"/>
        </w:rPr>
        <w:t>):</w:t>
      </w:r>
    </w:p>
    <w:p w:rsidR="00700A4A" w:rsidRPr="00EA1BE1" w:rsidRDefault="00700A4A" w:rsidP="008A43E7">
      <w:pPr>
        <w:pStyle w:val="ListParagraph"/>
        <w:numPr>
          <w:ilvl w:val="1"/>
          <w:numId w:val="22"/>
        </w:numPr>
        <w:ind w:left="720"/>
        <w:rPr>
          <w:sz w:val="24"/>
          <w:szCs w:val="24"/>
        </w:rPr>
      </w:pPr>
      <w:r w:rsidRPr="00EA1BE1">
        <w:rPr>
          <w:sz w:val="24"/>
          <w:szCs w:val="24"/>
        </w:rPr>
        <w:t xml:space="preserve">Give the students a crayon, paper clip, pencils, ping pong ball, marble, cork, math cube. </w:t>
      </w:r>
      <w:r w:rsidR="0074504B">
        <w:rPr>
          <w:sz w:val="24"/>
          <w:szCs w:val="24"/>
        </w:rPr>
        <w:t xml:space="preserve">Have students document with </w:t>
      </w:r>
      <w:r w:rsidR="0074504B" w:rsidRPr="0074504B">
        <w:rPr>
          <w:b/>
          <w:i/>
          <w:sz w:val="24"/>
          <w:szCs w:val="24"/>
        </w:rPr>
        <w:t>flip camera.</w:t>
      </w:r>
    </w:p>
    <w:p w:rsidR="00700A4A" w:rsidRPr="00EA1BE1" w:rsidRDefault="00700A4A" w:rsidP="008A43E7">
      <w:pPr>
        <w:pStyle w:val="ListParagraph"/>
        <w:numPr>
          <w:ilvl w:val="2"/>
          <w:numId w:val="24"/>
        </w:numPr>
        <w:ind w:left="1530" w:hanging="360"/>
        <w:rPr>
          <w:sz w:val="24"/>
          <w:szCs w:val="24"/>
        </w:rPr>
      </w:pPr>
      <w:r w:rsidRPr="00EA1BE1">
        <w:rPr>
          <w:sz w:val="24"/>
          <w:szCs w:val="24"/>
        </w:rPr>
        <w:t>Ask them to predict which will sink/float and record on data sheet. (prepare data sheet)</w:t>
      </w:r>
    </w:p>
    <w:p w:rsidR="00700A4A" w:rsidRPr="00EA1BE1" w:rsidRDefault="00700A4A" w:rsidP="008A43E7">
      <w:pPr>
        <w:pStyle w:val="ListParagraph"/>
        <w:numPr>
          <w:ilvl w:val="2"/>
          <w:numId w:val="24"/>
        </w:numPr>
        <w:ind w:left="1530" w:hanging="360"/>
        <w:rPr>
          <w:sz w:val="24"/>
          <w:szCs w:val="24"/>
        </w:rPr>
      </w:pPr>
      <w:r w:rsidRPr="00EA1BE1">
        <w:rPr>
          <w:sz w:val="24"/>
          <w:szCs w:val="24"/>
        </w:rPr>
        <w:t>Have them test each item</w:t>
      </w:r>
      <w:r w:rsidR="00CE3045" w:rsidRPr="00EA1BE1">
        <w:rPr>
          <w:sz w:val="24"/>
          <w:szCs w:val="24"/>
        </w:rPr>
        <w:t xml:space="preserve"> at least three times for reliability</w:t>
      </w:r>
      <w:r w:rsidRPr="00EA1BE1">
        <w:rPr>
          <w:sz w:val="24"/>
          <w:szCs w:val="24"/>
        </w:rPr>
        <w:t xml:space="preserve"> and record on data sheet. </w:t>
      </w:r>
    </w:p>
    <w:p w:rsidR="00700A4A" w:rsidRPr="00EA1BE1" w:rsidRDefault="00700A4A" w:rsidP="008A43E7">
      <w:pPr>
        <w:pStyle w:val="ListParagraph"/>
        <w:numPr>
          <w:ilvl w:val="2"/>
          <w:numId w:val="24"/>
        </w:numPr>
        <w:ind w:left="1530" w:hanging="360"/>
        <w:rPr>
          <w:sz w:val="24"/>
          <w:szCs w:val="24"/>
        </w:rPr>
      </w:pPr>
      <w:r w:rsidRPr="00EA1BE1">
        <w:rPr>
          <w:sz w:val="24"/>
          <w:szCs w:val="24"/>
        </w:rPr>
        <w:t>Wh</w:t>
      </w:r>
      <w:r w:rsidR="00CE3045" w:rsidRPr="00EA1BE1">
        <w:rPr>
          <w:sz w:val="24"/>
          <w:szCs w:val="24"/>
        </w:rPr>
        <w:t>at</w:t>
      </w:r>
      <w:r w:rsidRPr="00EA1BE1">
        <w:rPr>
          <w:sz w:val="24"/>
          <w:szCs w:val="24"/>
        </w:rPr>
        <w:t xml:space="preserve"> </w:t>
      </w:r>
      <w:r w:rsidR="00CE3045" w:rsidRPr="00EA1BE1">
        <w:rPr>
          <w:sz w:val="24"/>
          <w:szCs w:val="24"/>
        </w:rPr>
        <w:t xml:space="preserve">was it that made </w:t>
      </w:r>
      <w:r w:rsidRPr="00EA1BE1">
        <w:rPr>
          <w:sz w:val="24"/>
          <w:szCs w:val="24"/>
        </w:rPr>
        <w:t>some objects float and some sink?</w:t>
      </w:r>
      <w:r w:rsidR="00CE3045" w:rsidRPr="00EA1BE1">
        <w:rPr>
          <w:sz w:val="24"/>
          <w:szCs w:val="24"/>
        </w:rPr>
        <w:t xml:space="preserve"> </w:t>
      </w:r>
      <w:ins w:id="0" w:author="tsadmin" w:date="2011-06-13T08:00:00Z">
        <w:r w:rsidR="007C219E" w:rsidRPr="00EA1BE1">
          <w:rPr>
            <w:sz w:val="24"/>
            <w:szCs w:val="24"/>
          </w:rPr>
          <w:t xml:space="preserve"> </w:t>
        </w:r>
      </w:ins>
      <w:r w:rsidR="00CE3045" w:rsidRPr="00EA1BE1">
        <w:rPr>
          <w:sz w:val="24"/>
          <w:szCs w:val="24"/>
        </w:rPr>
        <w:t>Or what properties did the objects have that made them sink or float?</w:t>
      </w:r>
    </w:p>
    <w:p w:rsidR="00700A4A" w:rsidRPr="00EA1BE1" w:rsidRDefault="00A939BC" w:rsidP="008A43E7">
      <w:pPr>
        <w:pStyle w:val="ListParagraph"/>
        <w:numPr>
          <w:ilvl w:val="1"/>
          <w:numId w:val="22"/>
        </w:numPr>
        <w:ind w:left="720"/>
        <w:rPr>
          <w:sz w:val="24"/>
          <w:szCs w:val="24"/>
        </w:rPr>
      </w:pPr>
      <w:r w:rsidRPr="00EA1BE1">
        <w:rPr>
          <w:sz w:val="24"/>
          <w:szCs w:val="24"/>
        </w:rPr>
        <w:t>Give each group a set of density cubes.  (same size, same shape, different mass)</w:t>
      </w:r>
    </w:p>
    <w:p w:rsidR="00A939BC" w:rsidRPr="00EA1BE1" w:rsidRDefault="00A939BC" w:rsidP="008A43E7">
      <w:pPr>
        <w:pStyle w:val="ListParagraph"/>
        <w:numPr>
          <w:ilvl w:val="2"/>
          <w:numId w:val="25"/>
        </w:numPr>
        <w:tabs>
          <w:tab w:val="left" w:pos="1530"/>
        </w:tabs>
        <w:ind w:hanging="990"/>
        <w:rPr>
          <w:sz w:val="24"/>
          <w:szCs w:val="24"/>
        </w:rPr>
      </w:pPr>
      <w:r w:rsidRPr="00EA1BE1">
        <w:rPr>
          <w:sz w:val="24"/>
          <w:szCs w:val="24"/>
        </w:rPr>
        <w:t>Ask them to predict which will sink/float and record on data sheet.</w:t>
      </w:r>
    </w:p>
    <w:p w:rsidR="00A939BC" w:rsidRPr="00EA1BE1" w:rsidRDefault="00A939BC" w:rsidP="008A43E7">
      <w:pPr>
        <w:pStyle w:val="ListParagraph"/>
        <w:numPr>
          <w:ilvl w:val="2"/>
          <w:numId w:val="25"/>
        </w:numPr>
        <w:tabs>
          <w:tab w:val="left" w:pos="1530"/>
        </w:tabs>
        <w:ind w:hanging="990"/>
        <w:rPr>
          <w:sz w:val="24"/>
          <w:szCs w:val="24"/>
        </w:rPr>
      </w:pPr>
      <w:r w:rsidRPr="00EA1BE1">
        <w:rPr>
          <w:sz w:val="24"/>
          <w:szCs w:val="24"/>
        </w:rPr>
        <w:t>Have them test each item and record on data sheet.</w:t>
      </w:r>
    </w:p>
    <w:p w:rsidR="00A939BC" w:rsidRPr="00EA1BE1" w:rsidRDefault="00A939BC" w:rsidP="008A43E7">
      <w:pPr>
        <w:pStyle w:val="ListParagraph"/>
        <w:numPr>
          <w:ilvl w:val="2"/>
          <w:numId w:val="25"/>
        </w:numPr>
        <w:tabs>
          <w:tab w:val="left" w:pos="1530"/>
        </w:tabs>
        <w:ind w:hanging="990"/>
        <w:rPr>
          <w:sz w:val="24"/>
          <w:szCs w:val="24"/>
        </w:rPr>
      </w:pPr>
      <w:r w:rsidRPr="00EA1BE1">
        <w:rPr>
          <w:sz w:val="24"/>
          <w:szCs w:val="24"/>
        </w:rPr>
        <w:t>Wh</w:t>
      </w:r>
      <w:r w:rsidR="00E72512" w:rsidRPr="00EA1BE1">
        <w:rPr>
          <w:sz w:val="24"/>
          <w:szCs w:val="24"/>
        </w:rPr>
        <w:t>at</w:t>
      </w:r>
      <w:r w:rsidRPr="00EA1BE1">
        <w:rPr>
          <w:sz w:val="24"/>
          <w:szCs w:val="24"/>
        </w:rPr>
        <w:t xml:space="preserve"> </w:t>
      </w:r>
      <w:r w:rsidR="00E72512" w:rsidRPr="00EA1BE1">
        <w:rPr>
          <w:sz w:val="24"/>
          <w:szCs w:val="24"/>
        </w:rPr>
        <w:t xml:space="preserve">was it that made </w:t>
      </w:r>
      <w:r w:rsidRPr="00EA1BE1">
        <w:rPr>
          <w:sz w:val="24"/>
          <w:szCs w:val="24"/>
        </w:rPr>
        <w:t>some objects float and some sink?</w:t>
      </w:r>
      <w:r w:rsidR="00E72512" w:rsidRPr="00EA1BE1">
        <w:rPr>
          <w:sz w:val="24"/>
          <w:szCs w:val="24"/>
        </w:rPr>
        <w:t xml:space="preserve"> </w:t>
      </w:r>
      <w:r w:rsidR="007C219E" w:rsidRPr="00EA1BE1">
        <w:rPr>
          <w:sz w:val="24"/>
          <w:szCs w:val="24"/>
        </w:rPr>
        <w:t xml:space="preserve"> </w:t>
      </w:r>
      <w:r w:rsidR="00E72512" w:rsidRPr="00EA1BE1">
        <w:rPr>
          <w:sz w:val="24"/>
          <w:szCs w:val="24"/>
        </w:rPr>
        <w:t>Or what properties did the objects have that made them sink or float?</w:t>
      </w:r>
    </w:p>
    <w:p w:rsidR="00763BBD" w:rsidRPr="00EA1BE1" w:rsidRDefault="0002081E" w:rsidP="00763BBD">
      <w:pPr>
        <w:pStyle w:val="ListParagraph"/>
        <w:numPr>
          <w:ilvl w:val="1"/>
          <w:numId w:val="22"/>
        </w:numPr>
        <w:ind w:left="720"/>
        <w:rPr>
          <w:sz w:val="24"/>
          <w:szCs w:val="24"/>
        </w:rPr>
      </w:pPr>
      <w:r w:rsidRPr="00EA1BE1">
        <w:rPr>
          <w:sz w:val="24"/>
          <w:szCs w:val="24"/>
        </w:rPr>
        <w:t xml:space="preserve">Introduce the students to the term </w:t>
      </w:r>
      <w:r w:rsidR="00763BBD" w:rsidRPr="00EA1BE1">
        <w:rPr>
          <w:sz w:val="24"/>
          <w:szCs w:val="24"/>
        </w:rPr>
        <w:t xml:space="preserve">relative </w:t>
      </w:r>
      <w:r w:rsidRPr="00EA1BE1">
        <w:rPr>
          <w:b/>
          <w:i/>
          <w:sz w:val="24"/>
          <w:szCs w:val="24"/>
        </w:rPr>
        <w:t>density</w:t>
      </w:r>
      <w:r w:rsidRPr="00EA1BE1">
        <w:rPr>
          <w:sz w:val="24"/>
          <w:szCs w:val="24"/>
        </w:rPr>
        <w:t xml:space="preserve"> and explore what it means in a qualitative sense.  Explain that denser objects feel heavier than less dense objects because they are more compact.  Show students a piece of Styrofoam or plastic and a piece of rock that have the same weight.  Pass them around for the students to feel.  Ask the students which they think is heavier.  Chances are they might think that the rock </w:t>
      </w:r>
      <w:r w:rsidRPr="00EA1BE1">
        <w:rPr>
          <w:sz w:val="24"/>
          <w:szCs w:val="24"/>
        </w:rPr>
        <w:lastRenderedPageBreak/>
        <w:t>is heavier.  Then weigh both objects to show that they have the same mass.  Explain that the reason the rock feels heavier is because it is denser</w:t>
      </w:r>
      <w:r w:rsidR="00763BBD" w:rsidRPr="00EA1BE1">
        <w:rPr>
          <w:sz w:val="24"/>
          <w:szCs w:val="24"/>
        </w:rPr>
        <w:t xml:space="preserve">.  </w:t>
      </w:r>
    </w:p>
    <w:p w:rsidR="00763BBD" w:rsidRPr="00EA1BE1" w:rsidRDefault="00763BBD" w:rsidP="008A43E7">
      <w:pPr>
        <w:pStyle w:val="ListParagraph"/>
        <w:numPr>
          <w:ilvl w:val="1"/>
          <w:numId w:val="22"/>
        </w:numPr>
        <w:ind w:left="720"/>
        <w:rPr>
          <w:sz w:val="24"/>
          <w:szCs w:val="24"/>
        </w:rPr>
      </w:pPr>
      <w:r w:rsidRPr="00EA1BE1">
        <w:rPr>
          <w:sz w:val="24"/>
          <w:szCs w:val="24"/>
        </w:rPr>
        <w:t xml:space="preserve">Wood has a relative density that is less than the relative density of copper.  I know this because a toothpick floats in water but a penny sinks.  </w:t>
      </w:r>
    </w:p>
    <w:p w:rsidR="00763BBD" w:rsidRPr="00EA1BE1" w:rsidRDefault="00763BBD" w:rsidP="008A43E7">
      <w:pPr>
        <w:pStyle w:val="ListParagraph"/>
        <w:numPr>
          <w:ilvl w:val="1"/>
          <w:numId w:val="22"/>
        </w:numPr>
        <w:ind w:left="720"/>
        <w:rPr>
          <w:sz w:val="24"/>
          <w:szCs w:val="24"/>
        </w:rPr>
      </w:pPr>
      <w:r w:rsidRPr="00EA1BE1">
        <w:rPr>
          <w:sz w:val="24"/>
          <w:szCs w:val="24"/>
        </w:rPr>
        <w:t xml:space="preserve">Students should record their own example in their journal.  They should share this with a partner. </w:t>
      </w:r>
    </w:p>
    <w:p w:rsidR="00C95B01" w:rsidRPr="00EA1BE1" w:rsidRDefault="00C532C4" w:rsidP="008A43E7">
      <w:pPr>
        <w:pStyle w:val="ListParagraph"/>
        <w:numPr>
          <w:ilvl w:val="1"/>
          <w:numId w:val="22"/>
        </w:numPr>
        <w:ind w:left="720"/>
        <w:rPr>
          <w:sz w:val="24"/>
          <w:szCs w:val="24"/>
        </w:rPr>
      </w:pPr>
      <w:r w:rsidRPr="00EA1BE1">
        <w:rPr>
          <w:sz w:val="24"/>
          <w:szCs w:val="24"/>
        </w:rPr>
        <w:t>Assess Preconceptions and Activate Prior Knowledge:</w:t>
      </w:r>
      <w:r w:rsidRPr="00EA1BE1">
        <w:rPr>
          <w:b/>
          <w:sz w:val="24"/>
          <w:szCs w:val="24"/>
        </w:rPr>
        <w:t xml:space="preserve">  </w:t>
      </w:r>
      <w:r w:rsidRPr="00EA1BE1">
        <w:rPr>
          <w:sz w:val="24"/>
          <w:szCs w:val="24"/>
        </w:rPr>
        <w:t xml:space="preserve">Ask students what they already know about density and have them describe examples of relative density they have witnessed or experienced.  This may be a difficult concept, so provide some examples to get them thinking.  Have they ever used a kickboard, inner tube, </w:t>
      </w:r>
      <w:proofErr w:type="spellStart"/>
      <w:r w:rsidRPr="00EA1BE1">
        <w:rPr>
          <w:sz w:val="24"/>
          <w:szCs w:val="24"/>
        </w:rPr>
        <w:t>floaties</w:t>
      </w:r>
      <w:proofErr w:type="spellEnd"/>
      <w:r w:rsidRPr="00EA1BE1">
        <w:rPr>
          <w:sz w:val="24"/>
          <w:szCs w:val="24"/>
        </w:rPr>
        <w:t xml:space="preserve">, or </w:t>
      </w:r>
      <w:r w:rsidR="00E72512" w:rsidRPr="00EA1BE1">
        <w:rPr>
          <w:sz w:val="24"/>
          <w:szCs w:val="24"/>
        </w:rPr>
        <w:t xml:space="preserve">a </w:t>
      </w:r>
      <w:r w:rsidRPr="00EA1BE1">
        <w:rPr>
          <w:sz w:val="24"/>
          <w:szCs w:val="24"/>
        </w:rPr>
        <w:t xml:space="preserve">life jacket while swimming?  Perhaps they have thrown stones into a river or pond and watched them sink immediately.  Or maybe they have noticed that when they add oil to water, the oil rises back up to the top.  Ask them to hypothesize about why some objects float and some sink.  Finally, ask the students if they have any questions about density, but don’t give away answers that will be addressed during this activity.  Write these questions on chart paper or a board </w:t>
      </w:r>
      <w:r w:rsidR="00E72512" w:rsidRPr="00EA1BE1">
        <w:rPr>
          <w:sz w:val="24"/>
          <w:szCs w:val="24"/>
        </w:rPr>
        <w:t xml:space="preserve">to </w:t>
      </w:r>
      <w:r w:rsidRPr="00EA1BE1">
        <w:rPr>
          <w:sz w:val="24"/>
          <w:szCs w:val="24"/>
        </w:rPr>
        <w:t>reference</w:t>
      </w:r>
      <w:r w:rsidR="00E72512" w:rsidRPr="00EA1BE1">
        <w:rPr>
          <w:sz w:val="24"/>
          <w:szCs w:val="24"/>
        </w:rPr>
        <w:t xml:space="preserve"> later</w:t>
      </w:r>
      <w:r w:rsidRPr="00EA1BE1">
        <w:rPr>
          <w:sz w:val="24"/>
          <w:szCs w:val="24"/>
        </w:rPr>
        <w:t xml:space="preserve">.  Let them discover the answers for themselves through investigation.  </w:t>
      </w:r>
    </w:p>
    <w:p w:rsidR="00C95B01" w:rsidRPr="00EA1BE1" w:rsidRDefault="00C95B01" w:rsidP="00C95B01">
      <w:pPr>
        <w:pStyle w:val="ListParagraph"/>
        <w:ind w:left="1440"/>
        <w:rPr>
          <w:sz w:val="24"/>
          <w:szCs w:val="24"/>
        </w:rPr>
      </w:pPr>
    </w:p>
    <w:p w:rsidR="00BF7EA8" w:rsidRPr="00EA1BE1" w:rsidRDefault="00BF7EA8" w:rsidP="008A43E7">
      <w:pPr>
        <w:rPr>
          <w:b/>
          <w:sz w:val="24"/>
          <w:szCs w:val="24"/>
        </w:rPr>
      </w:pPr>
      <w:r w:rsidRPr="00EA1BE1">
        <w:rPr>
          <w:b/>
          <w:sz w:val="24"/>
          <w:szCs w:val="24"/>
        </w:rPr>
        <w:t>Explain</w:t>
      </w:r>
      <w:r w:rsidR="008A43E7" w:rsidRPr="00EA1BE1">
        <w:rPr>
          <w:b/>
          <w:sz w:val="24"/>
          <w:szCs w:val="24"/>
        </w:rPr>
        <w:t>:</w:t>
      </w:r>
    </w:p>
    <w:p w:rsidR="008061DF" w:rsidRPr="00EA1BE1" w:rsidRDefault="008061DF" w:rsidP="008A43E7">
      <w:pPr>
        <w:pStyle w:val="ListParagraph"/>
        <w:numPr>
          <w:ilvl w:val="1"/>
          <w:numId w:val="6"/>
        </w:numPr>
        <w:tabs>
          <w:tab w:val="left" w:pos="1170"/>
        </w:tabs>
        <w:ind w:left="720"/>
        <w:rPr>
          <w:sz w:val="24"/>
          <w:szCs w:val="24"/>
        </w:rPr>
      </w:pPr>
      <w:r w:rsidRPr="00EA1BE1">
        <w:rPr>
          <w:sz w:val="24"/>
          <w:szCs w:val="24"/>
        </w:rPr>
        <w:t xml:space="preserve">The big scientific word we use to determine whether or not something will float or sink is density. Density is a measurement of the compactness of matter.  Another way to say it is the amount of matter per unit of volume (how much material is packed into one object).  Density is sometimes thought of as the “lightness” or “heaviness” of a substance. </w:t>
      </w:r>
    </w:p>
    <w:p w:rsidR="008061DF" w:rsidRPr="00EA1BE1" w:rsidRDefault="008061DF" w:rsidP="008A43E7">
      <w:pPr>
        <w:pStyle w:val="ListParagraph"/>
        <w:numPr>
          <w:ilvl w:val="1"/>
          <w:numId w:val="6"/>
        </w:numPr>
        <w:tabs>
          <w:tab w:val="left" w:pos="1170"/>
        </w:tabs>
        <w:ind w:left="720"/>
        <w:rPr>
          <w:sz w:val="24"/>
          <w:szCs w:val="24"/>
        </w:rPr>
      </w:pPr>
      <w:r w:rsidRPr="00EA1BE1">
        <w:rPr>
          <w:sz w:val="24"/>
          <w:szCs w:val="24"/>
        </w:rPr>
        <w:t xml:space="preserve">If you picked up a feather, most of you would probably guess that it would float on water.  That’s because it feels so “light”.  On the other hand, if you picked up a 150 g weight, you would probably guess that it would sink in the water.  The weight would feel too “heavy” to float, right?  Well, density is the scientific way to measure this “lightness” or heaviness.”  </w:t>
      </w:r>
      <w:r w:rsidR="00763BBD" w:rsidRPr="00EA1BE1">
        <w:rPr>
          <w:sz w:val="24"/>
          <w:szCs w:val="24"/>
        </w:rPr>
        <w:t xml:space="preserve">  Even if I had one hundred pounds of feathers, they would still float because the relative density of feathers is less than water.  </w:t>
      </w:r>
    </w:p>
    <w:p w:rsidR="008061DF" w:rsidRPr="00EA1BE1" w:rsidRDefault="008061DF" w:rsidP="008A43E7">
      <w:pPr>
        <w:pStyle w:val="ListParagraph"/>
        <w:numPr>
          <w:ilvl w:val="1"/>
          <w:numId w:val="6"/>
        </w:numPr>
        <w:ind w:left="720"/>
        <w:rPr>
          <w:sz w:val="24"/>
          <w:szCs w:val="24"/>
        </w:rPr>
      </w:pPr>
      <w:r w:rsidRPr="00EA1BE1">
        <w:rPr>
          <w:sz w:val="24"/>
          <w:szCs w:val="24"/>
        </w:rPr>
        <w:t xml:space="preserve">Today we are going to test our “density skills” and figure out how to know </w:t>
      </w:r>
      <w:r w:rsidR="006A08E2" w:rsidRPr="00EA1BE1">
        <w:rPr>
          <w:sz w:val="24"/>
          <w:szCs w:val="24"/>
        </w:rPr>
        <w:t>w</w:t>
      </w:r>
      <w:r w:rsidRPr="00EA1BE1">
        <w:rPr>
          <w:sz w:val="24"/>
          <w:szCs w:val="24"/>
        </w:rPr>
        <w:t xml:space="preserve">hen objects will float or sink in water.  Remember, just because something is “large” </w:t>
      </w:r>
      <w:r w:rsidR="00E72512" w:rsidRPr="00EA1BE1">
        <w:rPr>
          <w:sz w:val="24"/>
          <w:szCs w:val="24"/>
        </w:rPr>
        <w:t xml:space="preserve">or weighs a lot, </w:t>
      </w:r>
      <w:r w:rsidRPr="00EA1BE1">
        <w:rPr>
          <w:sz w:val="24"/>
          <w:szCs w:val="24"/>
        </w:rPr>
        <w:t xml:space="preserve">doesn’t mean that it will sink and just because something is “small” </w:t>
      </w:r>
      <w:r w:rsidR="00E72512" w:rsidRPr="00EA1BE1">
        <w:rPr>
          <w:sz w:val="24"/>
          <w:szCs w:val="24"/>
        </w:rPr>
        <w:t xml:space="preserve">or light weight, </w:t>
      </w:r>
      <w:r w:rsidRPr="00EA1BE1">
        <w:rPr>
          <w:sz w:val="24"/>
          <w:szCs w:val="24"/>
        </w:rPr>
        <w:t xml:space="preserve">doesn’t mean that it will float.  Density isn’t about an object’s </w:t>
      </w:r>
      <w:proofErr w:type="gramStart"/>
      <w:r w:rsidRPr="00EA1BE1">
        <w:rPr>
          <w:sz w:val="24"/>
          <w:szCs w:val="24"/>
        </w:rPr>
        <w:t>size,</w:t>
      </w:r>
      <w:proofErr w:type="gramEnd"/>
      <w:r w:rsidRPr="00EA1BE1">
        <w:rPr>
          <w:sz w:val="24"/>
          <w:szCs w:val="24"/>
        </w:rPr>
        <w:t xml:space="preserve"> it’s about the object’s “</w:t>
      </w:r>
      <w:r w:rsidR="00763BBD" w:rsidRPr="00EA1BE1">
        <w:rPr>
          <w:sz w:val="24"/>
          <w:szCs w:val="24"/>
        </w:rPr>
        <w:t>density</w:t>
      </w:r>
      <w:r w:rsidRPr="00EA1BE1">
        <w:rPr>
          <w:sz w:val="24"/>
          <w:szCs w:val="24"/>
        </w:rPr>
        <w:t xml:space="preserve">.”  After all, the beach ball, no matter how </w:t>
      </w:r>
      <w:r w:rsidR="00763BBD" w:rsidRPr="00EA1BE1">
        <w:rPr>
          <w:sz w:val="24"/>
          <w:szCs w:val="24"/>
        </w:rPr>
        <w:t>big or heavy</w:t>
      </w:r>
      <w:r w:rsidRPr="00EA1BE1">
        <w:rPr>
          <w:sz w:val="24"/>
          <w:szCs w:val="24"/>
        </w:rPr>
        <w:t xml:space="preserve"> it is, does float because its density is less than the density of the water.</w:t>
      </w:r>
    </w:p>
    <w:p w:rsidR="008061DF" w:rsidRPr="00EA1BE1" w:rsidRDefault="008061DF" w:rsidP="008A43E7">
      <w:pPr>
        <w:pStyle w:val="ListParagraph"/>
        <w:numPr>
          <w:ilvl w:val="1"/>
          <w:numId w:val="6"/>
        </w:numPr>
        <w:ind w:left="720"/>
        <w:rPr>
          <w:sz w:val="24"/>
          <w:szCs w:val="24"/>
        </w:rPr>
      </w:pPr>
      <w:r w:rsidRPr="00EA1BE1">
        <w:rPr>
          <w:sz w:val="24"/>
          <w:szCs w:val="24"/>
        </w:rPr>
        <w:lastRenderedPageBreak/>
        <w:t>Sometimes an object h</w:t>
      </w:r>
      <w:r w:rsidR="00C579DE" w:rsidRPr="00EA1BE1">
        <w:rPr>
          <w:sz w:val="24"/>
          <w:szCs w:val="24"/>
        </w:rPr>
        <w:t>a</w:t>
      </w:r>
      <w:r w:rsidRPr="00EA1BE1">
        <w:rPr>
          <w:sz w:val="24"/>
          <w:szCs w:val="24"/>
        </w:rPr>
        <w:t xml:space="preserve">s similar density to the water it is in. What do you think will happen to that object? Will it float or sink?  If a substance has similar density to the water it is in, it </w:t>
      </w:r>
      <w:r w:rsidR="00AF670A" w:rsidRPr="00EA1BE1">
        <w:rPr>
          <w:sz w:val="24"/>
          <w:szCs w:val="24"/>
        </w:rPr>
        <w:t xml:space="preserve">will </w:t>
      </w:r>
      <w:r w:rsidR="00093855" w:rsidRPr="00EA1BE1">
        <w:rPr>
          <w:sz w:val="24"/>
          <w:szCs w:val="24"/>
        </w:rPr>
        <w:t>neither sink nor</w:t>
      </w:r>
      <w:ins w:id="1" w:author="LPISD" w:date="2011-06-13T00:36:00Z">
        <w:r w:rsidR="009E5557" w:rsidRPr="00EA1BE1">
          <w:rPr>
            <w:sz w:val="24"/>
            <w:szCs w:val="24"/>
          </w:rPr>
          <w:t xml:space="preserve"> </w:t>
        </w:r>
      </w:ins>
      <w:r w:rsidR="00C579DE" w:rsidRPr="00EA1BE1">
        <w:rPr>
          <w:sz w:val="24"/>
          <w:szCs w:val="24"/>
        </w:rPr>
        <w:t>float to the top.  Instead, that substance</w:t>
      </w:r>
      <w:r w:rsidR="009E5557" w:rsidRPr="00EA1BE1">
        <w:rPr>
          <w:sz w:val="24"/>
          <w:szCs w:val="24"/>
        </w:rPr>
        <w:t xml:space="preserve"> or object</w:t>
      </w:r>
      <w:r w:rsidR="00C579DE" w:rsidRPr="00EA1BE1">
        <w:rPr>
          <w:sz w:val="24"/>
          <w:szCs w:val="24"/>
        </w:rPr>
        <w:t xml:space="preserve"> will be suspended in the middle of the </w:t>
      </w:r>
      <w:r w:rsidR="00093855" w:rsidRPr="00EA1BE1">
        <w:rPr>
          <w:sz w:val="24"/>
          <w:szCs w:val="24"/>
        </w:rPr>
        <w:t xml:space="preserve">water </w:t>
      </w:r>
      <w:r w:rsidR="00C579DE" w:rsidRPr="00EA1BE1">
        <w:rPr>
          <w:sz w:val="24"/>
          <w:szCs w:val="24"/>
        </w:rPr>
        <w:t xml:space="preserve">(kind of hovering).  </w:t>
      </w:r>
    </w:p>
    <w:p w:rsidR="00C579DE" w:rsidRPr="00EA1BE1" w:rsidRDefault="00C579DE" w:rsidP="008A43E7">
      <w:pPr>
        <w:pStyle w:val="ListParagraph"/>
        <w:numPr>
          <w:ilvl w:val="1"/>
          <w:numId w:val="6"/>
        </w:numPr>
        <w:ind w:left="720"/>
        <w:rPr>
          <w:sz w:val="24"/>
          <w:szCs w:val="24"/>
        </w:rPr>
      </w:pPr>
      <w:r w:rsidRPr="00EA1BE1">
        <w:rPr>
          <w:sz w:val="24"/>
          <w:szCs w:val="24"/>
        </w:rPr>
        <w:t xml:space="preserve">Knowing the density of water will help you to know about all other objects and substances.  The density of water is baseline for knowing if things will sink or float.  If I asked you about </w:t>
      </w:r>
      <w:r w:rsidR="009E5557" w:rsidRPr="00EA1BE1">
        <w:rPr>
          <w:sz w:val="24"/>
          <w:szCs w:val="24"/>
        </w:rPr>
        <w:t xml:space="preserve">several </w:t>
      </w:r>
      <w:r w:rsidRPr="00EA1BE1">
        <w:rPr>
          <w:sz w:val="24"/>
          <w:szCs w:val="24"/>
        </w:rPr>
        <w:t>of different items, could you predict if they would sink or float? Could you predict if they were more or less dense than water?</w:t>
      </w:r>
    </w:p>
    <w:p w:rsidR="00C579DE" w:rsidRPr="00EA1BE1" w:rsidRDefault="00C579DE" w:rsidP="008A43E7">
      <w:pPr>
        <w:pStyle w:val="ListParagraph"/>
        <w:numPr>
          <w:ilvl w:val="1"/>
          <w:numId w:val="6"/>
        </w:numPr>
        <w:ind w:left="720"/>
        <w:rPr>
          <w:sz w:val="24"/>
          <w:szCs w:val="24"/>
        </w:rPr>
      </w:pPr>
      <w:r w:rsidRPr="00EA1BE1">
        <w:rPr>
          <w:sz w:val="24"/>
          <w:szCs w:val="24"/>
        </w:rPr>
        <w:t>Well today, that is exactly what we are going to do!</w:t>
      </w:r>
    </w:p>
    <w:p w:rsidR="00BF7EA8" w:rsidRPr="00EA1BE1" w:rsidRDefault="008A43E7" w:rsidP="008A43E7">
      <w:pPr>
        <w:rPr>
          <w:b/>
          <w:sz w:val="24"/>
          <w:szCs w:val="24"/>
        </w:rPr>
      </w:pPr>
      <w:r w:rsidRPr="00EA1BE1">
        <w:rPr>
          <w:b/>
          <w:sz w:val="24"/>
          <w:szCs w:val="24"/>
        </w:rPr>
        <w:t>Elaborate</w:t>
      </w:r>
      <w:r w:rsidR="000A258A">
        <w:rPr>
          <w:b/>
          <w:sz w:val="24"/>
          <w:szCs w:val="24"/>
        </w:rPr>
        <w:t xml:space="preserve"> (Technology Integration)</w:t>
      </w:r>
      <w:r w:rsidRPr="00EA1BE1">
        <w:rPr>
          <w:b/>
          <w:sz w:val="24"/>
          <w:szCs w:val="24"/>
        </w:rPr>
        <w:t>:</w:t>
      </w:r>
      <w:r w:rsidR="00BF7EA8" w:rsidRPr="00EA1BE1">
        <w:rPr>
          <w:b/>
          <w:sz w:val="24"/>
          <w:szCs w:val="24"/>
        </w:rPr>
        <w:t xml:space="preserve"> </w:t>
      </w:r>
    </w:p>
    <w:p w:rsidR="006F3773" w:rsidRPr="00EA1BE1" w:rsidRDefault="006F3773" w:rsidP="008A43E7">
      <w:pPr>
        <w:pStyle w:val="ListParagraph"/>
        <w:numPr>
          <w:ilvl w:val="0"/>
          <w:numId w:val="12"/>
        </w:numPr>
        <w:tabs>
          <w:tab w:val="left" w:pos="1080"/>
        </w:tabs>
        <w:rPr>
          <w:sz w:val="24"/>
          <w:szCs w:val="24"/>
        </w:rPr>
      </w:pPr>
      <w:r w:rsidRPr="00EA1BE1">
        <w:rPr>
          <w:sz w:val="24"/>
          <w:szCs w:val="24"/>
        </w:rPr>
        <w:t>The students will then use a virtual lab to look test whether items sink or float</w:t>
      </w:r>
      <w:r w:rsidR="008A43E7" w:rsidRPr="00EA1BE1">
        <w:rPr>
          <w:sz w:val="24"/>
          <w:szCs w:val="24"/>
        </w:rPr>
        <w:t xml:space="preserve">. </w:t>
      </w:r>
      <w:hyperlink r:id="rId7" w:history="1">
        <w:r w:rsidR="008A43E7" w:rsidRPr="00EA1BE1">
          <w:rPr>
            <w:rStyle w:val="Hyperlink"/>
            <w:sz w:val="24"/>
            <w:szCs w:val="24"/>
          </w:rPr>
          <w:t>http://phet.colorado.edu/sims/density-and-buoyancy/density_en.html</w:t>
        </w:r>
      </w:hyperlink>
    </w:p>
    <w:p w:rsidR="006F3773" w:rsidRPr="00EA1BE1" w:rsidRDefault="006F3773" w:rsidP="008A43E7">
      <w:pPr>
        <w:pStyle w:val="ListParagraph"/>
        <w:numPr>
          <w:ilvl w:val="0"/>
          <w:numId w:val="12"/>
        </w:numPr>
        <w:tabs>
          <w:tab w:val="left" w:pos="1080"/>
        </w:tabs>
        <w:rPr>
          <w:sz w:val="24"/>
          <w:szCs w:val="24"/>
        </w:rPr>
      </w:pPr>
      <w:r w:rsidRPr="00EA1BE1">
        <w:rPr>
          <w:sz w:val="24"/>
          <w:szCs w:val="24"/>
        </w:rPr>
        <w:t>Each group will prepare a presentation to explain relative sinking and floating using technology.</w:t>
      </w:r>
    </w:p>
    <w:p w:rsidR="006F3773" w:rsidRPr="00EA1BE1" w:rsidRDefault="008A43E7" w:rsidP="008A43E7">
      <w:pPr>
        <w:pStyle w:val="ListParagraph"/>
        <w:numPr>
          <w:ilvl w:val="0"/>
          <w:numId w:val="12"/>
        </w:numPr>
        <w:tabs>
          <w:tab w:val="left" w:pos="1080"/>
        </w:tabs>
        <w:rPr>
          <w:sz w:val="24"/>
          <w:szCs w:val="24"/>
        </w:rPr>
      </w:pPr>
      <w:r w:rsidRPr="00EA1BE1">
        <w:rPr>
          <w:sz w:val="24"/>
          <w:szCs w:val="24"/>
        </w:rPr>
        <w:t xml:space="preserve">Each student is to post </w:t>
      </w:r>
      <w:r w:rsidR="006F3773" w:rsidRPr="00EA1BE1">
        <w:rPr>
          <w:sz w:val="24"/>
          <w:szCs w:val="24"/>
        </w:rPr>
        <w:t>a post a comment to a real world problem supplied by the teacher on the class wiki.</w:t>
      </w:r>
      <w:ins w:id="2" w:author="LPISD" w:date="2011-06-13T00:40:00Z">
        <w:r w:rsidR="009E5557" w:rsidRPr="00EA1BE1">
          <w:rPr>
            <w:sz w:val="24"/>
            <w:szCs w:val="24"/>
          </w:rPr>
          <w:t xml:space="preserve"> </w:t>
        </w:r>
      </w:ins>
    </w:p>
    <w:p w:rsidR="00DE5038" w:rsidRDefault="00093855">
      <w:pPr>
        <w:pStyle w:val="ListParagraph"/>
        <w:numPr>
          <w:ilvl w:val="1"/>
          <w:numId w:val="12"/>
        </w:numPr>
        <w:tabs>
          <w:tab w:val="left" w:pos="1080"/>
        </w:tabs>
        <w:rPr>
          <w:sz w:val="24"/>
          <w:szCs w:val="24"/>
        </w:rPr>
      </w:pPr>
      <w:r w:rsidRPr="00EA1BE1">
        <w:rPr>
          <w:sz w:val="24"/>
          <w:szCs w:val="24"/>
        </w:rPr>
        <w:t xml:space="preserve">Zoos have to make sure that the water the animals drink and play in stays clean from trash.  However, materials get blown in the water all of the time.  How can the zoos protect the animals from being harmed by materials that get into the water?  </w:t>
      </w:r>
    </w:p>
    <w:p w:rsidR="00982B2E" w:rsidRDefault="00982B2E">
      <w:pPr>
        <w:pStyle w:val="ListParagraph"/>
        <w:numPr>
          <w:ilvl w:val="1"/>
          <w:numId w:val="12"/>
        </w:numPr>
        <w:tabs>
          <w:tab w:val="left" w:pos="1080"/>
        </w:tabs>
        <w:rPr>
          <w:sz w:val="24"/>
          <w:szCs w:val="24"/>
        </w:rPr>
      </w:pPr>
      <w:r>
        <w:rPr>
          <w:sz w:val="24"/>
          <w:szCs w:val="24"/>
        </w:rPr>
        <w:t xml:space="preserve">How would relative density affect a pond or lake?  </w:t>
      </w:r>
    </w:p>
    <w:p w:rsidR="00BF7EA8" w:rsidRPr="00EA1BE1" w:rsidRDefault="00BF7EA8" w:rsidP="008A43E7">
      <w:pPr>
        <w:rPr>
          <w:b/>
          <w:sz w:val="24"/>
          <w:szCs w:val="24"/>
        </w:rPr>
      </w:pPr>
      <w:r w:rsidRPr="00EA1BE1">
        <w:rPr>
          <w:b/>
          <w:sz w:val="24"/>
          <w:szCs w:val="24"/>
        </w:rPr>
        <w:t>Evaluate</w:t>
      </w:r>
      <w:r w:rsidR="000A258A">
        <w:rPr>
          <w:b/>
          <w:sz w:val="24"/>
          <w:szCs w:val="24"/>
        </w:rPr>
        <w:t xml:space="preserve"> (Check for Understanding): </w:t>
      </w:r>
    </w:p>
    <w:p w:rsidR="00093855" w:rsidRPr="00EA1BE1" w:rsidRDefault="00093855" w:rsidP="008A43E7">
      <w:pPr>
        <w:pStyle w:val="ListParagraph"/>
        <w:numPr>
          <w:ilvl w:val="0"/>
          <w:numId w:val="14"/>
        </w:numPr>
        <w:ind w:left="720"/>
        <w:rPr>
          <w:sz w:val="24"/>
          <w:szCs w:val="24"/>
        </w:rPr>
      </w:pPr>
      <w:r w:rsidRPr="00EA1BE1">
        <w:rPr>
          <w:sz w:val="24"/>
          <w:szCs w:val="24"/>
        </w:rPr>
        <w:t>Who caused the boat to sink in the video at the beginning of the lesson?</w:t>
      </w:r>
    </w:p>
    <w:p w:rsidR="00A939BC" w:rsidRPr="00EA1BE1" w:rsidRDefault="00A939BC" w:rsidP="008A43E7">
      <w:pPr>
        <w:pStyle w:val="ListParagraph"/>
        <w:numPr>
          <w:ilvl w:val="0"/>
          <w:numId w:val="14"/>
        </w:numPr>
        <w:ind w:left="720"/>
        <w:rPr>
          <w:sz w:val="24"/>
          <w:szCs w:val="24"/>
        </w:rPr>
      </w:pPr>
      <w:r w:rsidRPr="00EA1BE1">
        <w:rPr>
          <w:sz w:val="24"/>
          <w:szCs w:val="24"/>
        </w:rPr>
        <w:t>What causes something to sink or float in a liquid?</w:t>
      </w:r>
      <w:r w:rsidR="006F3773" w:rsidRPr="00EA1BE1">
        <w:rPr>
          <w:sz w:val="24"/>
          <w:szCs w:val="24"/>
        </w:rPr>
        <w:t xml:space="preserve">  Prepare a presentation with your group to share with the class to help students in other classes understand “relative density”.  Students should be given free reign of what to choose using technology (</w:t>
      </w:r>
      <w:r w:rsidR="00093855" w:rsidRPr="00EA1BE1">
        <w:rPr>
          <w:sz w:val="24"/>
          <w:szCs w:val="24"/>
        </w:rPr>
        <w:t>i</w:t>
      </w:r>
      <w:r w:rsidR="006F3773" w:rsidRPr="00EA1BE1">
        <w:rPr>
          <w:sz w:val="24"/>
          <w:szCs w:val="24"/>
        </w:rPr>
        <w:t xml:space="preserve">pad, </w:t>
      </w:r>
      <w:r w:rsidR="00093855" w:rsidRPr="00EA1BE1">
        <w:rPr>
          <w:sz w:val="24"/>
          <w:szCs w:val="24"/>
        </w:rPr>
        <w:t>i</w:t>
      </w:r>
      <w:r w:rsidR="006F3773" w:rsidRPr="00EA1BE1">
        <w:rPr>
          <w:sz w:val="24"/>
          <w:szCs w:val="24"/>
        </w:rPr>
        <w:t xml:space="preserve">touches, flip camera, etc).   </w:t>
      </w:r>
    </w:p>
    <w:p w:rsidR="00BF7EA8" w:rsidRPr="00EA1BE1" w:rsidRDefault="00BF7EA8" w:rsidP="008A43E7">
      <w:pPr>
        <w:rPr>
          <w:b/>
          <w:sz w:val="24"/>
          <w:szCs w:val="24"/>
        </w:rPr>
      </w:pPr>
      <w:r w:rsidRPr="00EA1BE1">
        <w:rPr>
          <w:b/>
          <w:sz w:val="24"/>
          <w:szCs w:val="24"/>
        </w:rPr>
        <w:t>Workstation</w:t>
      </w:r>
    </w:p>
    <w:p w:rsidR="008A43E7" w:rsidRPr="00EA1BE1" w:rsidRDefault="008A43E7" w:rsidP="008A43E7">
      <w:pPr>
        <w:pStyle w:val="ListParagraph"/>
        <w:numPr>
          <w:ilvl w:val="1"/>
          <w:numId w:val="1"/>
        </w:numPr>
        <w:rPr>
          <w:sz w:val="24"/>
          <w:szCs w:val="24"/>
        </w:rPr>
      </w:pPr>
      <w:r w:rsidRPr="00EA1BE1">
        <w:rPr>
          <w:sz w:val="24"/>
          <w:szCs w:val="24"/>
        </w:rPr>
        <w:t xml:space="preserve">Provide students with items to test.   Use Workstation Data Sheet to record answers.  </w:t>
      </w:r>
    </w:p>
    <w:p w:rsidR="008A43E7" w:rsidRPr="00EA1BE1" w:rsidRDefault="008A43E7" w:rsidP="008A43E7">
      <w:pPr>
        <w:rPr>
          <w:sz w:val="24"/>
          <w:szCs w:val="24"/>
        </w:rPr>
      </w:pPr>
    </w:p>
    <w:p w:rsidR="008A43E7" w:rsidRPr="00EA1BE1" w:rsidRDefault="008A43E7" w:rsidP="008A43E7">
      <w:pPr>
        <w:rPr>
          <w:sz w:val="24"/>
          <w:szCs w:val="24"/>
        </w:rPr>
      </w:pPr>
    </w:p>
    <w:p w:rsidR="008A43E7" w:rsidRPr="00EA1BE1" w:rsidRDefault="008A43E7" w:rsidP="008A43E7">
      <w:pPr>
        <w:rPr>
          <w:sz w:val="24"/>
          <w:szCs w:val="24"/>
        </w:rPr>
      </w:pPr>
    </w:p>
    <w:p w:rsidR="004528F6" w:rsidRDefault="008A43E7" w:rsidP="008A43E7">
      <w:pPr>
        <w:jc w:val="center"/>
        <w:rPr>
          <w:sz w:val="24"/>
          <w:szCs w:val="24"/>
        </w:rPr>
      </w:pPr>
      <w:r w:rsidRPr="00EA1BE1">
        <w:rPr>
          <w:sz w:val="24"/>
          <w:szCs w:val="24"/>
        </w:rPr>
        <w:lastRenderedPageBreak/>
        <w:t xml:space="preserve">Name ____________________________________________                                                  </w:t>
      </w:r>
    </w:p>
    <w:p w:rsidR="008A43E7" w:rsidRPr="00EA1BE1" w:rsidRDefault="008A43E7" w:rsidP="008A43E7">
      <w:pPr>
        <w:jc w:val="center"/>
        <w:rPr>
          <w:sz w:val="24"/>
          <w:szCs w:val="24"/>
        </w:rPr>
      </w:pPr>
      <w:r w:rsidRPr="00EA1BE1">
        <w:rPr>
          <w:sz w:val="24"/>
          <w:szCs w:val="24"/>
        </w:rPr>
        <w:t xml:space="preserve"> Sink or Swim</w:t>
      </w:r>
    </w:p>
    <w:tbl>
      <w:tblPr>
        <w:tblStyle w:val="TableGrid"/>
        <w:tblW w:w="0" w:type="auto"/>
        <w:tblLook w:val="04A0"/>
      </w:tblPr>
      <w:tblGrid>
        <w:gridCol w:w="1467"/>
        <w:gridCol w:w="1453"/>
        <w:gridCol w:w="1453"/>
        <w:gridCol w:w="1453"/>
        <w:gridCol w:w="1250"/>
        <w:gridCol w:w="1250"/>
        <w:gridCol w:w="1250"/>
      </w:tblGrid>
      <w:tr w:rsidR="00EA1BE1" w:rsidRPr="00EA1BE1" w:rsidTr="00475A53">
        <w:tc>
          <w:tcPr>
            <w:tcW w:w="1467" w:type="dxa"/>
          </w:tcPr>
          <w:p w:rsidR="00EA1BE1" w:rsidRPr="00EA1BE1" w:rsidRDefault="00EA1BE1" w:rsidP="008A43E7">
            <w:pPr>
              <w:rPr>
                <w:sz w:val="24"/>
                <w:szCs w:val="24"/>
              </w:rPr>
            </w:pPr>
          </w:p>
        </w:tc>
        <w:tc>
          <w:tcPr>
            <w:tcW w:w="8109" w:type="dxa"/>
            <w:gridSpan w:val="6"/>
          </w:tcPr>
          <w:p w:rsidR="00EA1BE1" w:rsidRPr="00EA1BE1" w:rsidRDefault="00EA1BE1" w:rsidP="00EA1BE1">
            <w:pPr>
              <w:jc w:val="center"/>
              <w:rPr>
                <w:b/>
                <w:sz w:val="24"/>
                <w:szCs w:val="24"/>
              </w:rPr>
            </w:pPr>
            <w:r w:rsidRPr="00EA1BE1">
              <w:rPr>
                <w:b/>
                <w:sz w:val="24"/>
                <w:szCs w:val="24"/>
              </w:rPr>
              <w:t>Sink or Float</w:t>
            </w:r>
          </w:p>
        </w:tc>
      </w:tr>
      <w:tr w:rsidR="00EA1BE1" w:rsidRPr="00EA1BE1" w:rsidTr="00305443">
        <w:tc>
          <w:tcPr>
            <w:tcW w:w="1467" w:type="dxa"/>
          </w:tcPr>
          <w:p w:rsidR="00EA1BE1" w:rsidRPr="00EA1BE1" w:rsidRDefault="00EA1BE1" w:rsidP="008A43E7">
            <w:pPr>
              <w:rPr>
                <w:sz w:val="24"/>
                <w:szCs w:val="24"/>
              </w:rPr>
            </w:pPr>
          </w:p>
        </w:tc>
        <w:tc>
          <w:tcPr>
            <w:tcW w:w="2906" w:type="dxa"/>
            <w:gridSpan w:val="2"/>
          </w:tcPr>
          <w:p w:rsidR="00EA1BE1" w:rsidRPr="00EA1BE1" w:rsidRDefault="00EA1BE1" w:rsidP="00EA1BE1">
            <w:pPr>
              <w:jc w:val="center"/>
              <w:rPr>
                <w:sz w:val="24"/>
                <w:szCs w:val="24"/>
              </w:rPr>
            </w:pPr>
            <w:r w:rsidRPr="00EA1BE1">
              <w:rPr>
                <w:sz w:val="24"/>
                <w:szCs w:val="24"/>
              </w:rPr>
              <w:t>Trial 1</w:t>
            </w:r>
          </w:p>
        </w:tc>
        <w:tc>
          <w:tcPr>
            <w:tcW w:w="2703" w:type="dxa"/>
            <w:gridSpan w:val="2"/>
          </w:tcPr>
          <w:p w:rsidR="00EA1BE1" w:rsidRPr="00EA1BE1" w:rsidRDefault="00EA1BE1" w:rsidP="00EA1BE1">
            <w:pPr>
              <w:jc w:val="center"/>
              <w:rPr>
                <w:sz w:val="24"/>
                <w:szCs w:val="24"/>
              </w:rPr>
            </w:pPr>
            <w:r w:rsidRPr="00EA1BE1">
              <w:rPr>
                <w:sz w:val="24"/>
                <w:szCs w:val="24"/>
              </w:rPr>
              <w:t>Trial 2</w:t>
            </w:r>
          </w:p>
        </w:tc>
        <w:tc>
          <w:tcPr>
            <w:tcW w:w="2500" w:type="dxa"/>
            <w:gridSpan w:val="2"/>
          </w:tcPr>
          <w:p w:rsidR="00EA1BE1" w:rsidRPr="00EA1BE1" w:rsidRDefault="00EA1BE1" w:rsidP="00EA1BE1">
            <w:pPr>
              <w:jc w:val="center"/>
              <w:rPr>
                <w:sz w:val="24"/>
                <w:szCs w:val="24"/>
              </w:rPr>
            </w:pPr>
            <w:r w:rsidRPr="00EA1BE1">
              <w:rPr>
                <w:sz w:val="24"/>
                <w:szCs w:val="24"/>
              </w:rPr>
              <w:t>Trial 3</w:t>
            </w:r>
          </w:p>
        </w:tc>
      </w:tr>
      <w:tr w:rsidR="00EA1BE1" w:rsidRPr="00EA1BE1" w:rsidTr="00EA1BE1">
        <w:tc>
          <w:tcPr>
            <w:tcW w:w="1467" w:type="dxa"/>
          </w:tcPr>
          <w:p w:rsidR="00EA1BE1" w:rsidRPr="00EA1BE1" w:rsidRDefault="00EA1BE1" w:rsidP="008A43E7">
            <w:pPr>
              <w:rPr>
                <w:sz w:val="24"/>
                <w:szCs w:val="24"/>
              </w:rPr>
            </w:pPr>
            <w:r w:rsidRPr="00EA1BE1">
              <w:rPr>
                <w:sz w:val="24"/>
                <w:szCs w:val="24"/>
              </w:rPr>
              <w:t>Item</w:t>
            </w:r>
          </w:p>
        </w:tc>
        <w:tc>
          <w:tcPr>
            <w:tcW w:w="1453" w:type="dxa"/>
          </w:tcPr>
          <w:p w:rsidR="00EA1BE1" w:rsidRPr="00EA1BE1" w:rsidRDefault="00EA1BE1" w:rsidP="008A43E7">
            <w:pPr>
              <w:rPr>
                <w:sz w:val="24"/>
                <w:szCs w:val="24"/>
              </w:rPr>
            </w:pPr>
            <w:r w:rsidRPr="00EA1BE1">
              <w:rPr>
                <w:sz w:val="24"/>
                <w:szCs w:val="24"/>
              </w:rPr>
              <w:t>Prediction</w:t>
            </w:r>
          </w:p>
        </w:tc>
        <w:tc>
          <w:tcPr>
            <w:tcW w:w="1453" w:type="dxa"/>
          </w:tcPr>
          <w:p w:rsidR="00EA1BE1" w:rsidRPr="00EA1BE1" w:rsidRDefault="00EA1BE1" w:rsidP="008A43E7">
            <w:pPr>
              <w:rPr>
                <w:sz w:val="24"/>
                <w:szCs w:val="24"/>
              </w:rPr>
            </w:pPr>
            <w:r w:rsidRPr="00EA1BE1">
              <w:rPr>
                <w:sz w:val="24"/>
                <w:szCs w:val="24"/>
              </w:rPr>
              <w:t>Actual</w:t>
            </w:r>
          </w:p>
        </w:tc>
        <w:tc>
          <w:tcPr>
            <w:tcW w:w="1453" w:type="dxa"/>
          </w:tcPr>
          <w:p w:rsidR="00EA1BE1" w:rsidRPr="00EA1BE1" w:rsidRDefault="00EA1BE1" w:rsidP="008A43E7">
            <w:pPr>
              <w:rPr>
                <w:sz w:val="24"/>
                <w:szCs w:val="24"/>
              </w:rPr>
            </w:pPr>
            <w:r w:rsidRPr="00EA1BE1">
              <w:rPr>
                <w:sz w:val="24"/>
                <w:szCs w:val="24"/>
              </w:rPr>
              <w:t>Prediction</w:t>
            </w:r>
          </w:p>
        </w:tc>
        <w:tc>
          <w:tcPr>
            <w:tcW w:w="1250" w:type="dxa"/>
          </w:tcPr>
          <w:p w:rsidR="00EA1BE1" w:rsidRPr="00EA1BE1" w:rsidRDefault="00EA1BE1" w:rsidP="008A43E7">
            <w:pPr>
              <w:rPr>
                <w:sz w:val="24"/>
                <w:szCs w:val="24"/>
              </w:rPr>
            </w:pPr>
            <w:r w:rsidRPr="00EA1BE1">
              <w:rPr>
                <w:sz w:val="24"/>
                <w:szCs w:val="24"/>
              </w:rPr>
              <w:t>Actual</w:t>
            </w:r>
          </w:p>
        </w:tc>
        <w:tc>
          <w:tcPr>
            <w:tcW w:w="1250" w:type="dxa"/>
          </w:tcPr>
          <w:p w:rsidR="00EA1BE1" w:rsidRPr="00EA1BE1" w:rsidRDefault="00EA1BE1" w:rsidP="008A43E7">
            <w:pPr>
              <w:rPr>
                <w:sz w:val="24"/>
                <w:szCs w:val="24"/>
              </w:rPr>
            </w:pPr>
            <w:r w:rsidRPr="00EA1BE1">
              <w:rPr>
                <w:sz w:val="24"/>
                <w:szCs w:val="24"/>
              </w:rPr>
              <w:t>Prediction</w:t>
            </w:r>
          </w:p>
        </w:tc>
        <w:tc>
          <w:tcPr>
            <w:tcW w:w="1250" w:type="dxa"/>
          </w:tcPr>
          <w:p w:rsidR="00EA1BE1" w:rsidRPr="00EA1BE1" w:rsidRDefault="00EA1BE1" w:rsidP="008A43E7">
            <w:pPr>
              <w:rPr>
                <w:sz w:val="24"/>
                <w:szCs w:val="24"/>
              </w:rPr>
            </w:pPr>
            <w:r w:rsidRPr="00EA1BE1">
              <w:rPr>
                <w:sz w:val="24"/>
                <w:szCs w:val="24"/>
              </w:rPr>
              <w:t>Actual</w:t>
            </w:r>
          </w:p>
        </w:tc>
      </w:tr>
      <w:tr w:rsidR="00EA1BE1" w:rsidRPr="00EA1BE1" w:rsidTr="00EA1BE1">
        <w:tc>
          <w:tcPr>
            <w:tcW w:w="1467" w:type="dxa"/>
          </w:tcPr>
          <w:p w:rsidR="00EA1BE1" w:rsidRPr="004528F6" w:rsidRDefault="00EA1BE1" w:rsidP="008A43E7">
            <w:pPr>
              <w:rPr>
                <w:sz w:val="20"/>
                <w:szCs w:val="20"/>
              </w:rPr>
            </w:pPr>
          </w:p>
          <w:p w:rsidR="00EA1BE1" w:rsidRPr="004528F6" w:rsidRDefault="00EA1BE1" w:rsidP="008A43E7">
            <w:pPr>
              <w:rPr>
                <w:sz w:val="20"/>
                <w:szCs w:val="20"/>
              </w:rPr>
            </w:pPr>
          </w:p>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r>
      <w:tr w:rsidR="00EA1BE1" w:rsidRPr="00EA1BE1" w:rsidTr="00EA1BE1">
        <w:tc>
          <w:tcPr>
            <w:tcW w:w="1467" w:type="dxa"/>
          </w:tcPr>
          <w:p w:rsidR="00EA1BE1" w:rsidRPr="004528F6" w:rsidRDefault="00EA1BE1" w:rsidP="008A43E7">
            <w:pPr>
              <w:rPr>
                <w:sz w:val="20"/>
                <w:szCs w:val="20"/>
              </w:rPr>
            </w:pPr>
          </w:p>
          <w:p w:rsidR="00EA1BE1" w:rsidRPr="004528F6" w:rsidRDefault="00EA1BE1" w:rsidP="008A43E7">
            <w:pPr>
              <w:rPr>
                <w:sz w:val="20"/>
                <w:szCs w:val="20"/>
              </w:rPr>
            </w:pPr>
          </w:p>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r>
      <w:tr w:rsidR="00EA1BE1" w:rsidRPr="00EA1BE1" w:rsidTr="00EA1BE1">
        <w:tc>
          <w:tcPr>
            <w:tcW w:w="1467" w:type="dxa"/>
          </w:tcPr>
          <w:p w:rsidR="00EA1BE1" w:rsidRPr="004528F6" w:rsidRDefault="00EA1BE1" w:rsidP="008A43E7">
            <w:pPr>
              <w:rPr>
                <w:sz w:val="20"/>
                <w:szCs w:val="20"/>
              </w:rPr>
            </w:pPr>
          </w:p>
          <w:p w:rsidR="00EA1BE1" w:rsidRPr="004528F6" w:rsidRDefault="00EA1BE1" w:rsidP="008A43E7">
            <w:pPr>
              <w:rPr>
                <w:sz w:val="20"/>
                <w:szCs w:val="20"/>
              </w:rPr>
            </w:pPr>
          </w:p>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r>
      <w:tr w:rsidR="00EA1BE1" w:rsidRPr="00EA1BE1" w:rsidTr="00EA1BE1">
        <w:tc>
          <w:tcPr>
            <w:tcW w:w="1467" w:type="dxa"/>
          </w:tcPr>
          <w:p w:rsidR="00EA1BE1" w:rsidRPr="004528F6" w:rsidRDefault="00EA1BE1" w:rsidP="008A43E7">
            <w:pPr>
              <w:rPr>
                <w:sz w:val="20"/>
                <w:szCs w:val="20"/>
              </w:rPr>
            </w:pPr>
          </w:p>
          <w:p w:rsidR="00EA1BE1" w:rsidRPr="004528F6" w:rsidRDefault="00EA1BE1" w:rsidP="008A43E7">
            <w:pPr>
              <w:rPr>
                <w:sz w:val="20"/>
                <w:szCs w:val="20"/>
              </w:rPr>
            </w:pPr>
          </w:p>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r>
      <w:tr w:rsidR="00EA1BE1" w:rsidRPr="00EA1BE1" w:rsidTr="00EA1BE1">
        <w:tc>
          <w:tcPr>
            <w:tcW w:w="1467" w:type="dxa"/>
          </w:tcPr>
          <w:p w:rsidR="00EA1BE1" w:rsidRPr="004528F6" w:rsidRDefault="00EA1BE1" w:rsidP="008A43E7">
            <w:pPr>
              <w:rPr>
                <w:sz w:val="20"/>
                <w:szCs w:val="20"/>
              </w:rPr>
            </w:pPr>
          </w:p>
          <w:p w:rsidR="00EA1BE1" w:rsidRPr="004528F6" w:rsidRDefault="00EA1BE1" w:rsidP="008A43E7">
            <w:pPr>
              <w:rPr>
                <w:sz w:val="20"/>
                <w:szCs w:val="20"/>
              </w:rPr>
            </w:pPr>
          </w:p>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r>
      <w:tr w:rsidR="00EA1BE1" w:rsidRPr="00EA1BE1" w:rsidTr="00EA1BE1">
        <w:tc>
          <w:tcPr>
            <w:tcW w:w="1467" w:type="dxa"/>
          </w:tcPr>
          <w:p w:rsidR="00EA1BE1" w:rsidRPr="004528F6" w:rsidRDefault="00EA1BE1" w:rsidP="008A43E7">
            <w:pPr>
              <w:rPr>
                <w:sz w:val="20"/>
                <w:szCs w:val="20"/>
              </w:rPr>
            </w:pPr>
          </w:p>
          <w:p w:rsidR="00EA1BE1" w:rsidRPr="004528F6" w:rsidRDefault="00EA1BE1" w:rsidP="008A43E7">
            <w:pPr>
              <w:rPr>
                <w:sz w:val="20"/>
                <w:szCs w:val="20"/>
              </w:rPr>
            </w:pPr>
          </w:p>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r>
      <w:tr w:rsidR="00EA1BE1" w:rsidRPr="00EA1BE1" w:rsidTr="00EA1BE1">
        <w:tc>
          <w:tcPr>
            <w:tcW w:w="1467" w:type="dxa"/>
          </w:tcPr>
          <w:p w:rsidR="00EA1BE1" w:rsidRPr="004528F6" w:rsidRDefault="00EA1BE1" w:rsidP="008A43E7">
            <w:pPr>
              <w:rPr>
                <w:sz w:val="20"/>
                <w:szCs w:val="20"/>
              </w:rPr>
            </w:pPr>
          </w:p>
          <w:p w:rsidR="00EA1BE1" w:rsidRPr="004528F6" w:rsidRDefault="00EA1BE1" w:rsidP="008A43E7">
            <w:pPr>
              <w:rPr>
                <w:sz w:val="20"/>
                <w:szCs w:val="20"/>
              </w:rPr>
            </w:pPr>
          </w:p>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453"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c>
          <w:tcPr>
            <w:tcW w:w="1250" w:type="dxa"/>
          </w:tcPr>
          <w:p w:rsidR="00EA1BE1" w:rsidRPr="004528F6" w:rsidRDefault="00EA1BE1" w:rsidP="008A43E7">
            <w:pPr>
              <w:rPr>
                <w:sz w:val="20"/>
                <w:szCs w:val="20"/>
              </w:rPr>
            </w:pPr>
          </w:p>
        </w:tc>
      </w:tr>
    </w:tbl>
    <w:p w:rsidR="008A43E7" w:rsidRPr="00EA1BE1" w:rsidRDefault="008A43E7" w:rsidP="008A43E7">
      <w:pPr>
        <w:rPr>
          <w:sz w:val="24"/>
          <w:szCs w:val="24"/>
        </w:rPr>
      </w:pPr>
    </w:p>
    <w:p w:rsidR="00EA1BE1" w:rsidRPr="00EA1BE1" w:rsidRDefault="00EA1BE1" w:rsidP="00EA1BE1">
      <w:pPr>
        <w:spacing w:line="360" w:lineRule="auto"/>
        <w:rPr>
          <w:sz w:val="24"/>
          <w:szCs w:val="24"/>
        </w:rPr>
      </w:pPr>
      <w:r w:rsidRPr="00EA1BE1">
        <w:rPr>
          <w:sz w:val="24"/>
          <w:szCs w:val="24"/>
        </w:rPr>
        <w:t>Why do some items float and some sink? __________________</w:t>
      </w:r>
      <w:r>
        <w:rPr>
          <w:sz w:val="24"/>
          <w:szCs w:val="24"/>
        </w:rPr>
        <w:t>__________________________</w:t>
      </w:r>
    </w:p>
    <w:p w:rsidR="00EA1BE1" w:rsidRDefault="00EA1BE1" w:rsidP="00EA1BE1">
      <w:pPr>
        <w:spacing w:line="360" w:lineRule="auto"/>
        <w:rPr>
          <w:sz w:val="24"/>
          <w:szCs w:val="24"/>
        </w:rPr>
      </w:pPr>
      <w:r w:rsidRPr="00EA1BE1">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8A43E7" w:rsidRDefault="004528F6" w:rsidP="004528F6">
      <w:pPr>
        <w:spacing w:line="360" w:lineRule="auto"/>
        <w:rPr>
          <w:sz w:val="24"/>
          <w:szCs w:val="24"/>
        </w:rPr>
      </w:pPr>
      <w:r>
        <w:rPr>
          <w:sz w:val="24"/>
          <w:szCs w:val="24"/>
        </w:rPr>
        <w:t>I changed the water to salt water and tested the materials.  How would changing the type of liquid affect density? _________________________________________________________</w:t>
      </w:r>
    </w:p>
    <w:p w:rsidR="008A43E7" w:rsidRDefault="004528F6" w:rsidP="004528F6">
      <w:pPr>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4528F6" w:rsidRDefault="004528F6" w:rsidP="004528F6">
      <w:pPr>
        <w:spacing w:line="360" w:lineRule="auto"/>
        <w:rPr>
          <w:sz w:val="24"/>
          <w:szCs w:val="24"/>
        </w:rPr>
      </w:pPr>
    </w:p>
    <w:p w:rsidR="004528F6" w:rsidRDefault="004528F6" w:rsidP="004528F6">
      <w:pPr>
        <w:spacing w:line="360" w:lineRule="auto"/>
        <w:rPr>
          <w:sz w:val="24"/>
          <w:szCs w:val="24"/>
        </w:rPr>
      </w:pPr>
      <w:r>
        <w:rPr>
          <w:sz w:val="24"/>
          <w:szCs w:val="24"/>
        </w:rPr>
        <w:lastRenderedPageBreak/>
        <w:t>Name __________________________________</w:t>
      </w:r>
      <w:r>
        <w:rPr>
          <w:sz w:val="24"/>
          <w:szCs w:val="24"/>
        </w:rPr>
        <w:tab/>
        <w:t>Date ____________</w:t>
      </w:r>
    </w:p>
    <w:p w:rsidR="004528F6" w:rsidRDefault="004528F6" w:rsidP="004528F6">
      <w:pPr>
        <w:spacing w:line="360" w:lineRule="auto"/>
        <w:jc w:val="center"/>
        <w:rPr>
          <w:sz w:val="24"/>
          <w:szCs w:val="24"/>
        </w:rPr>
      </w:pPr>
      <w:r>
        <w:rPr>
          <w:sz w:val="24"/>
          <w:szCs w:val="24"/>
        </w:rPr>
        <w:t>Density Workstation</w:t>
      </w:r>
    </w:p>
    <w:tbl>
      <w:tblPr>
        <w:tblStyle w:val="TableGrid"/>
        <w:tblW w:w="0" w:type="auto"/>
        <w:tblLook w:val="04A0"/>
      </w:tblPr>
      <w:tblGrid>
        <w:gridCol w:w="1467"/>
        <w:gridCol w:w="1453"/>
        <w:gridCol w:w="1453"/>
        <w:gridCol w:w="1453"/>
        <w:gridCol w:w="1250"/>
        <w:gridCol w:w="1250"/>
        <w:gridCol w:w="1250"/>
      </w:tblGrid>
      <w:tr w:rsidR="004528F6" w:rsidRPr="00EA1BE1" w:rsidTr="00867BBA">
        <w:tc>
          <w:tcPr>
            <w:tcW w:w="1467" w:type="dxa"/>
          </w:tcPr>
          <w:p w:rsidR="004528F6" w:rsidRPr="00EA1BE1" w:rsidRDefault="004528F6" w:rsidP="00867BBA">
            <w:pPr>
              <w:rPr>
                <w:sz w:val="24"/>
                <w:szCs w:val="24"/>
              </w:rPr>
            </w:pPr>
          </w:p>
        </w:tc>
        <w:tc>
          <w:tcPr>
            <w:tcW w:w="8109" w:type="dxa"/>
            <w:gridSpan w:val="6"/>
          </w:tcPr>
          <w:p w:rsidR="004528F6" w:rsidRPr="00EA1BE1" w:rsidRDefault="004528F6" w:rsidP="00867BBA">
            <w:pPr>
              <w:jc w:val="center"/>
              <w:rPr>
                <w:b/>
                <w:sz w:val="24"/>
                <w:szCs w:val="24"/>
              </w:rPr>
            </w:pPr>
            <w:r w:rsidRPr="00EA1BE1">
              <w:rPr>
                <w:b/>
                <w:sz w:val="24"/>
                <w:szCs w:val="24"/>
              </w:rPr>
              <w:t>Sink or Float</w:t>
            </w:r>
          </w:p>
        </w:tc>
      </w:tr>
      <w:tr w:rsidR="004528F6" w:rsidRPr="00EA1BE1" w:rsidTr="00867BBA">
        <w:tc>
          <w:tcPr>
            <w:tcW w:w="1467" w:type="dxa"/>
          </w:tcPr>
          <w:p w:rsidR="004528F6" w:rsidRPr="00EA1BE1" w:rsidRDefault="004528F6" w:rsidP="00867BBA">
            <w:pPr>
              <w:rPr>
                <w:sz w:val="24"/>
                <w:szCs w:val="24"/>
              </w:rPr>
            </w:pPr>
          </w:p>
        </w:tc>
        <w:tc>
          <w:tcPr>
            <w:tcW w:w="2906" w:type="dxa"/>
            <w:gridSpan w:val="2"/>
          </w:tcPr>
          <w:p w:rsidR="004528F6" w:rsidRPr="00EA1BE1" w:rsidRDefault="004528F6" w:rsidP="00867BBA">
            <w:pPr>
              <w:jc w:val="center"/>
              <w:rPr>
                <w:sz w:val="24"/>
                <w:szCs w:val="24"/>
              </w:rPr>
            </w:pPr>
            <w:r w:rsidRPr="00EA1BE1">
              <w:rPr>
                <w:sz w:val="24"/>
                <w:szCs w:val="24"/>
              </w:rPr>
              <w:t>Trial 1</w:t>
            </w:r>
          </w:p>
        </w:tc>
        <w:tc>
          <w:tcPr>
            <w:tcW w:w="2703" w:type="dxa"/>
            <w:gridSpan w:val="2"/>
          </w:tcPr>
          <w:p w:rsidR="004528F6" w:rsidRPr="00EA1BE1" w:rsidRDefault="004528F6" w:rsidP="00867BBA">
            <w:pPr>
              <w:jc w:val="center"/>
              <w:rPr>
                <w:sz w:val="24"/>
                <w:szCs w:val="24"/>
              </w:rPr>
            </w:pPr>
            <w:r w:rsidRPr="00EA1BE1">
              <w:rPr>
                <w:sz w:val="24"/>
                <w:szCs w:val="24"/>
              </w:rPr>
              <w:t>Trial 2</w:t>
            </w:r>
          </w:p>
        </w:tc>
        <w:tc>
          <w:tcPr>
            <w:tcW w:w="2500" w:type="dxa"/>
            <w:gridSpan w:val="2"/>
          </w:tcPr>
          <w:p w:rsidR="004528F6" w:rsidRPr="00EA1BE1" w:rsidRDefault="004528F6" w:rsidP="00867BBA">
            <w:pPr>
              <w:jc w:val="center"/>
              <w:rPr>
                <w:sz w:val="24"/>
                <w:szCs w:val="24"/>
              </w:rPr>
            </w:pPr>
            <w:r w:rsidRPr="00EA1BE1">
              <w:rPr>
                <w:sz w:val="24"/>
                <w:szCs w:val="24"/>
              </w:rPr>
              <w:t>Trial 3</w:t>
            </w:r>
          </w:p>
        </w:tc>
      </w:tr>
      <w:tr w:rsidR="004528F6" w:rsidRPr="00EA1BE1" w:rsidTr="00867BBA">
        <w:tc>
          <w:tcPr>
            <w:tcW w:w="1467" w:type="dxa"/>
          </w:tcPr>
          <w:p w:rsidR="004528F6" w:rsidRPr="00EA1BE1" w:rsidRDefault="004528F6" w:rsidP="00867BBA">
            <w:pPr>
              <w:rPr>
                <w:sz w:val="24"/>
                <w:szCs w:val="24"/>
              </w:rPr>
            </w:pPr>
            <w:r w:rsidRPr="00EA1BE1">
              <w:rPr>
                <w:sz w:val="24"/>
                <w:szCs w:val="24"/>
              </w:rPr>
              <w:t>Item</w:t>
            </w:r>
          </w:p>
        </w:tc>
        <w:tc>
          <w:tcPr>
            <w:tcW w:w="1453" w:type="dxa"/>
          </w:tcPr>
          <w:p w:rsidR="004528F6" w:rsidRPr="00EA1BE1" w:rsidRDefault="004528F6" w:rsidP="00867BBA">
            <w:pPr>
              <w:rPr>
                <w:sz w:val="24"/>
                <w:szCs w:val="24"/>
              </w:rPr>
            </w:pPr>
            <w:r w:rsidRPr="00EA1BE1">
              <w:rPr>
                <w:sz w:val="24"/>
                <w:szCs w:val="24"/>
              </w:rPr>
              <w:t>Prediction</w:t>
            </w:r>
          </w:p>
        </w:tc>
        <w:tc>
          <w:tcPr>
            <w:tcW w:w="1453" w:type="dxa"/>
          </w:tcPr>
          <w:p w:rsidR="004528F6" w:rsidRPr="00EA1BE1" w:rsidRDefault="004528F6" w:rsidP="00867BBA">
            <w:pPr>
              <w:rPr>
                <w:sz w:val="24"/>
                <w:szCs w:val="24"/>
              </w:rPr>
            </w:pPr>
            <w:r w:rsidRPr="00EA1BE1">
              <w:rPr>
                <w:sz w:val="24"/>
                <w:szCs w:val="24"/>
              </w:rPr>
              <w:t>Actual</w:t>
            </w:r>
          </w:p>
        </w:tc>
        <w:tc>
          <w:tcPr>
            <w:tcW w:w="1453" w:type="dxa"/>
          </w:tcPr>
          <w:p w:rsidR="004528F6" w:rsidRPr="00EA1BE1" w:rsidRDefault="004528F6" w:rsidP="00867BBA">
            <w:pPr>
              <w:rPr>
                <w:sz w:val="24"/>
                <w:szCs w:val="24"/>
              </w:rPr>
            </w:pPr>
            <w:r w:rsidRPr="00EA1BE1">
              <w:rPr>
                <w:sz w:val="24"/>
                <w:szCs w:val="24"/>
              </w:rPr>
              <w:t>Prediction</w:t>
            </w:r>
          </w:p>
        </w:tc>
        <w:tc>
          <w:tcPr>
            <w:tcW w:w="1250" w:type="dxa"/>
          </w:tcPr>
          <w:p w:rsidR="004528F6" w:rsidRPr="00EA1BE1" w:rsidRDefault="004528F6" w:rsidP="00867BBA">
            <w:pPr>
              <w:rPr>
                <w:sz w:val="24"/>
                <w:szCs w:val="24"/>
              </w:rPr>
            </w:pPr>
            <w:r w:rsidRPr="00EA1BE1">
              <w:rPr>
                <w:sz w:val="24"/>
                <w:szCs w:val="24"/>
              </w:rPr>
              <w:t>Actual</w:t>
            </w:r>
          </w:p>
        </w:tc>
        <w:tc>
          <w:tcPr>
            <w:tcW w:w="1250" w:type="dxa"/>
          </w:tcPr>
          <w:p w:rsidR="004528F6" w:rsidRPr="00EA1BE1" w:rsidRDefault="004528F6" w:rsidP="00867BBA">
            <w:pPr>
              <w:rPr>
                <w:sz w:val="24"/>
                <w:szCs w:val="24"/>
              </w:rPr>
            </w:pPr>
            <w:r w:rsidRPr="00EA1BE1">
              <w:rPr>
                <w:sz w:val="24"/>
                <w:szCs w:val="24"/>
              </w:rPr>
              <w:t>Prediction</w:t>
            </w:r>
          </w:p>
        </w:tc>
        <w:tc>
          <w:tcPr>
            <w:tcW w:w="1250" w:type="dxa"/>
          </w:tcPr>
          <w:p w:rsidR="004528F6" w:rsidRPr="00EA1BE1" w:rsidRDefault="004528F6" w:rsidP="00867BBA">
            <w:pPr>
              <w:rPr>
                <w:sz w:val="24"/>
                <w:szCs w:val="24"/>
              </w:rPr>
            </w:pPr>
            <w:r w:rsidRPr="00EA1BE1">
              <w:rPr>
                <w:sz w:val="24"/>
                <w:szCs w:val="24"/>
              </w:rPr>
              <w:t>Actual</w:t>
            </w:r>
          </w:p>
        </w:tc>
      </w:tr>
      <w:tr w:rsidR="004528F6" w:rsidRPr="00EA1BE1" w:rsidTr="00867BBA">
        <w:tc>
          <w:tcPr>
            <w:tcW w:w="1467" w:type="dxa"/>
          </w:tcPr>
          <w:p w:rsidR="004528F6" w:rsidRPr="004528F6" w:rsidRDefault="004528F6" w:rsidP="00867BBA">
            <w:pPr>
              <w:rPr>
                <w:sz w:val="20"/>
                <w:szCs w:val="20"/>
              </w:rPr>
            </w:pPr>
          </w:p>
          <w:p w:rsidR="004528F6" w:rsidRPr="004528F6" w:rsidRDefault="004528F6" w:rsidP="00867BBA">
            <w:pPr>
              <w:rPr>
                <w:sz w:val="20"/>
                <w:szCs w:val="20"/>
              </w:rPr>
            </w:pPr>
          </w:p>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r>
      <w:tr w:rsidR="004528F6" w:rsidRPr="00EA1BE1" w:rsidTr="00867BBA">
        <w:tc>
          <w:tcPr>
            <w:tcW w:w="1467" w:type="dxa"/>
          </w:tcPr>
          <w:p w:rsidR="004528F6" w:rsidRPr="004528F6" w:rsidRDefault="004528F6" w:rsidP="00867BBA">
            <w:pPr>
              <w:rPr>
                <w:sz w:val="20"/>
                <w:szCs w:val="20"/>
              </w:rPr>
            </w:pPr>
          </w:p>
          <w:p w:rsidR="004528F6" w:rsidRPr="004528F6" w:rsidRDefault="004528F6" w:rsidP="00867BBA">
            <w:pPr>
              <w:rPr>
                <w:sz w:val="20"/>
                <w:szCs w:val="20"/>
              </w:rPr>
            </w:pPr>
          </w:p>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r>
      <w:tr w:rsidR="004528F6" w:rsidRPr="00EA1BE1" w:rsidTr="00867BBA">
        <w:tc>
          <w:tcPr>
            <w:tcW w:w="1467" w:type="dxa"/>
          </w:tcPr>
          <w:p w:rsidR="004528F6" w:rsidRPr="004528F6" w:rsidRDefault="004528F6" w:rsidP="00867BBA">
            <w:pPr>
              <w:rPr>
                <w:sz w:val="20"/>
                <w:szCs w:val="20"/>
              </w:rPr>
            </w:pPr>
          </w:p>
          <w:p w:rsidR="004528F6" w:rsidRPr="004528F6" w:rsidRDefault="004528F6" w:rsidP="00867BBA">
            <w:pPr>
              <w:rPr>
                <w:sz w:val="20"/>
                <w:szCs w:val="20"/>
              </w:rPr>
            </w:pPr>
          </w:p>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r>
      <w:tr w:rsidR="004528F6" w:rsidRPr="00EA1BE1" w:rsidTr="00867BBA">
        <w:tc>
          <w:tcPr>
            <w:tcW w:w="1467" w:type="dxa"/>
          </w:tcPr>
          <w:p w:rsidR="004528F6" w:rsidRPr="004528F6" w:rsidRDefault="004528F6" w:rsidP="00867BBA">
            <w:pPr>
              <w:rPr>
                <w:sz w:val="20"/>
                <w:szCs w:val="20"/>
              </w:rPr>
            </w:pPr>
          </w:p>
          <w:p w:rsidR="004528F6" w:rsidRPr="004528F6" w:rsidRDefault="004528F6" w:rsidP="00867BBA">
            <w:pPr>
              <w:rPr>
                <w:sz w:val="20"/>
                <w:szCs w:val="20"/>
              </w:rPr>
            </w:pPr>
          </w:p>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r>
      <w:tr w:rsidR="004528F6" w:rsidRPr="00EA1BE1" w:rsidTr="00867BBA">
        <w:tc>
          <w:tcPr>
            <w:tcW w:w="1467" w:type="dxa"/>
          </w:tcPr>
          <w:p w:rsidR="004528F6" w:rsidRPr="004528F6" w:rsidRDefault="004528F6" w:rsidP="00867BBA">
            <w:pPr>
              <w:rPr>
                <w:sz w:val="20"/>
                <w:szCs w:val="20"/>
              </w:rPr>
            </w:pPr>
          </w:p>
          <w:p w:rsidR="004528F6" w:rsidRPr="004528F6" w:rsidRDefault="004528F6" w:rsidP="00867BBA">
            <w:pPr>
              <w:rPr>
                <w:sz w:val="20"/>
                <w:szCs w:val="20"/>
              </w:rPr>
            </w:pPr>
          </w:p>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r>
      <w:tr w:rsidR="004528F6" w:rsidRPr="00EA1BE1" w:rsidTr="00867BBA">
        <w:tc>
          <w:tcPr>
            <w:tcW w:w="1467" w:type="dxa"/>
          </w:tcPr>
          <w:p w:rsidR="004528F6" w:rsidRPr="004528F6" w:rsidRDefault="004528F6" w:rsidP="00867BBA">
            <w:pPr>
              <w:rPr>
                <w:sz w:val="20"/>
                <w:szCs w:val="20"/>
              </w:rPr>
            </w:pPr>
          </w:p>
          <w:p w:rsidR="004528F6" w:rsidRPr="004528F6" w:rsidRDefault="004528F6" w:rsidP="00867BBA">
            <w:pPr>
              <w:rPr>
                <w:sz w:val="20"/>
                <w:szCs w:val="20"/>
              </w:rPr>
            </w:pPr>
          </w:p>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r>
      <w:tr w:rsidR="004528F6" w:rsidRPr="00EA1BE1" w:rsidTr="00867BBA">
        <w:tc>
          <w:tcPr>
            <w:tcW w:w="1467" w:type="dxa"/>
          </w:tcPr>
          <w:p w:rsidR="004528F6" w:rsidRPr="004528F6" w:rsidRDefault="004528F6" w:rsidP="00867BBA">
            <w:pPr>
              <w:rPr>
                <w:sz w:val="20"/>
                <w:szCs w:val="20"/>
              </w:rPr>
            </w:pPr>
          </w:p>
          <w:p w:rsidR="004528F6" w:rsidRPr="004528F6" w:rsidRDefault="004528F6" w:rsidP="00867BBA">
            <w:pPr>
              <w:rPr>
                <w:sz w:val="20"/>
                <w:szCs w:val="20"/>
              </w:rPr>
            </w:pPr>
          </w:p>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453"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c>
          <w:tcPr>
            <w:tcW w:w="1250" w:type="dxa"/>
          </w:tcPr>
          <w:p w:rsidR="004528F6" w:rsidRPr="004528F6" w:rsidRDefault="004528F6" w:rsidP="00867BBA">
            <w:pPr>
              <w:rPr>
                <w:sz w:val="20"/>
                <w:szCs w:val="20"/>
              </w:rPr>
            </w:pPr>
          </w:p>
        </w:tc>
      </w:tr>
    </w:tbl>
    <w:p w:rsidR="004528F6" w:rsidRPr="00EA1BE1" w:rsidRDefault="004528F6" w:rsidP="004528F6">
      <w:pPr>
        <w:rPr>
          <w:sz w:val="24"/>
          <w:szCs w:val="24"/>
        </w:rPr>
      </w:pPr>
    </w:p>
    <w:p w:rsidR="004528F6" w:rsidRPr="00EA1BE1" w:rsidRDefault="004528F6" w:rsidP="004528F6">
      <w:pPr>
        <w:spacing w:line="360" w:lineRule="auto"/>
        <w:rPr>
          <w:sz w:val="24"/>
          <w:szCs w:val="24"/>
        </w:rPr>
      </w:pPr>
      <w:r w:rsidRPr="00EA1BE1">
        <w:rPr>
          <w:sz w:val="24"/>
          <w:szCs w:val="24"/>
        </w:rPr>
        <w:t>Why do some items float and some sink? __________________</w:t>
      </w:r>
      <w:r>
        <w:rPr>
          <w:sz w:val="24"/>
          <w:szCs w:val="24"/>
        </w:rPr>
        <w:t>__________________________</w:t>
      </w:r>
    </w:p>
    <w:p w:rsidR="004528F6" w:rsidRDefault="004528F6" w:rsidP="004528F6">
      <w:pPr>
        <w:spacing w:line="360" w:lineRule="auto"/>
        <w:rPr>
          <w:sz w:val="24"/>
          <w:szCs w:val="24"/>
        </w:rPr>
      </w:pPr>
      <w:r w:rsidRPr="00EA1BE1">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4528F6" w:rsidRPr="00EA1BE1" w:rsidRDefault="004528F6" w:rsidP="004528F6">
      <w:pPr>
        <w:spacing w:line="360" w:lineRule="auto"/>
        <w:rPr>
          <w:sz w:val="24"/>
          <w:szCs w:val="24"/>
        </w:rPr>
      </w:pPr>
    </w:p>
    <w:sectPr w:rsidR="004528F6" w:rsidRPr="00EA1BE1" w:rsidSect="00A71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5EDB"/>
    <w:multiLevelType w:val="hybridMultilevel"/>
    <w:tmpl w:val="A78C4EA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185045"/>
    <w:multiLevelType w:val="hybridMultilevel"/>
    <w:tmpl w:val="542A21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A83496"/>
    <w:multiLevelType w:val="hybridMultilevel"/>
    <w:tmpl w:val="3552F1F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88657C"/>
    <w:multiLevelType w:val="hybridMultilevel"/>
    <w:tmpl w:val="0BE84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C6CA1"/>
    <w:multiLevelType w:val="hybridMultilevel"/>
    <w:tmpl w:val="6220E7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71C43"/>
    <w:multiLevelType w:val="hybridMultilevel"/>
    <w:tmpl w:val="B77A6C7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9383DAF"/>
    <w:multiLevelType w:val="hybridMultilevel"/>
    <w:tmpl w:val="58C25C7C"/>
    <w:lvl w:ilvl="0" w:tplc="0409000F">
      <w:start w:val="1"/>
      <w:numFmt w:val="decimal"/>
      <w:lvlText w:val="%1."/>
      <w:lvlJc w:val="left"/>
      <w:pPr>
        <w:ind w:left="720" w:hanging="360"/>
      </w:pPr>
    </w:lvl>
    <w:lvl w:ilvl="1" w:tplc="4AFAD692">
      <w:start w:val="1"/>
      <w:numFmt w:val="decimal"/>
      <w:lvlText w:val="%2."/>
      <w:lvlJc w:val="left"/>
      <w:pPr>
        <w:ind w:left="1440" w:hanging="360"/>
      </w:pPr>
      <w:rPr>
        <w:rFonts w:asciiTheme="minorHAnsi" w:eastAsiaTheme="minorHAnsi" w:hAnsiTheme="minorHAnsi" w:cstheme="minorBidi"/>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E0741"/>
    <w:multiLevelType w:val="hybridMultilevel"/>
    <w:tmpl w:val="E82CA4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FF16DE"/>
    <w:multiLevelType w:val="hybridMultilevel"/>
    <w:tmpl w:val="E6585E02"/>
    <w:lvl w:ilvl="0" w:tplc="0409000F">
      <w:start w:val="1"/>
      <w:numFmt w:val="decimal"/>
      <w:lvlText w:val="%1."/>
      <w:lvlJc w:val="left"/>
      <w:pPr>
        <w:ind w:left="720" w:hanging="360"/>
      </w:pPr>
    </w:lvl>
    <w:lvl w:ilvl="1" w:tplc="4AFAD692">
      <w:start w:val="1"/>
      <w:numFmt w:val="decimal"/>
      <w:lvlText w:val="%2."/>
      <w:lvlJc w:val="left"/>
      <w:pPr>
        <w:ind w:left="1440" w:hanging="360"/>
      </w:pPr>
      <w:rPr>
        <w:rFonts w:asciiTheme="minorHAnsi" w:eastAsiaTheme="minorHAnsi" w:hAnsiTheme="minorHAnsi" w:cstheme="minorBidi"/>
      </w:r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A53B0E"/>
    <w:multiLevelType w:val="hybridMultilevel"/>
    <w:tmpl w:val="8946D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58257C"/>
    <w:multiLevelType w:val="hybridMultilevel"/>
    <w:tmpl w:val="971A31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4508D9"/>
    <w:multiLevelType w:val="hybridMultilevel"/>
    <w:tmpl w:val="236EA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2075EE"/>
    <w:multiLevelType w:val="hybridMultilevel"/>
    <w:tmpl w:val="DE343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9C06EA"/>
    <w:multiLevelType w:val="hybridMultilevel"/>
    <w:tmpl w:val="FC3A001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20E7120"/>
    <w:multiLevelType w:val="hybridMultilevel"/>
    <w:tmpl w:val="5D9CB7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DB26F9"/>
    <w:multiLevelType w:val="hybridMultilevel"/>
    <w:tmpl w:val="C6A2BA88"/>
    <w:lvl w:ilvl="0" w:tplc="0409000F">
      <w:start w:val="1"/>
      <w:numFmt w:val="decimal"/>
      <w:lvlText w:val="%1."/>
      <w:lvlJc w:val="left"/>
      <w:pPr>
        <w:ind w:left="720" w:hanging="360"/>
      </w:pPr>
    </w:lvl>
    <w:lvl w:ilvl="1" w:tplc="4AFAD692">
      <w:start w:val="1"/>
      <w:numFmt w:val="decimal"/>
      <w:lvlText w:val="%2."/>
      <w:lvlJc w:val="left"/>
      <w:pPr>
        <w:ind w:left="1440" w:hanging="360"/>
      </w:pPr>
      <w:rPr>
        <w:rFonts w:asciiTheme="minorHAnsi" w:eastAsiaTheme="minorHAnsi" w:hAnsiTheme="minorHAnsi" w:cstheme="minorBidi"/>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9F3A29"/>
    <w:multiLevelType w:val="hybridMultilevel"/>
    <w:tmpl w:val="B29A4C3E"/>
    <w:lvl w:ilvl="0" w:tplc="0409000F">
      <w:start w:val="1"/>
      <w:numFmt w:val="decimal"/>
      <w:lvlText w:val="%1."/>
      <w:lvlJc w:val="left"/>
      <w:pPr>
        <w:ind w:left="720" w:hanging="360"/>
      </w:pPr>
    </w:lvl>
    <w:lvl w:ilvl="1" w:tplc="4AFAD692">
      <w:start w:val="1"/>
      <w:numFmt w:val="decimal"/>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2C1249"/>
    <w:multiLevelType w:val="hybridMultilevel"/>
    <w:tmpl w:val="6F22F4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702AE2"/>
    <w:multiLevelType w:val="hybridMultilevel"/>
    <w:tmpl w:val="CDEA3D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522ED2"/>
    <w:multiLevelType w:val="hybridMultilevel"/>
    <w:tmpl w:val="E65CF9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C4013E"/>
    <w:multiLevelType w:val="hybridMultilevel"/>
    <w:tmpl w:val="CD188F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272EA4"/>
    <w:multiLevelType w:val="hybridMultilevel"/>
    <w:tmpl w:val="33E8CD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075D1C"/>
    <w:multiLevelType w:val="hybridMultilevel"/>
    <w:tmpl w:val="F028F8F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9E406E"/>
    <w:multiLevelType w:val="hybridMultilevel"/>
    <w:tmpl w:val="F55EAB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060C0E"/>
    <w:multiLevelType w:val="hybridMultilevel"/>
    <w:tmpl w:val="2C3EA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24"/>
  </w:num>
  <w:num w:numId="4">
    <w:abstractNumId w:val="10"/>
  </w:num>
  <w:num w:numId="5">
    <w:abstractNumId w:val="23"/>
  </w:num>
  <w:num w:numId="6">
    <w:abstractNumId w:val="22"/>
  </w:num>
  <w:num w:numId="7">
    <w:abstractNumId w:val="1"/>
  </w:num>
  <w:num w:numId="8">
    <w:abstractNumId w:val="17"/>
  </w:num>
  <w:num w:numId="9">
    <w:abstractNumId w:val="2"/>
  </w:num>
  <w:num w:numId="10">
    <w:abstractNumId w:val="12"/>
  </w:num>
  <w:num w:numId="11">
    <w:abstractNumId w:val="5"/>
  </w:num>
  <w:num w:numId="12">
    <w:abstractNumId w:val="20"/>
  </w:num>
  <w:num w:numId="13">
    <w:abstractNumId w:val="0"/>
  </w:num>
  <w:num w:numId="14">
    <w:abstractNumId w:val="13"/>
  </w:num>
  <w:num w:numId="15">
    <w:abstractNumId w:val="18"/>
  </w:num>
  <w:num w:numId="16">
    <w:abstractNumId w:val="14"/>
  </w:num>
  <w:num w:numId="17">
    <w:abstractNumId w:val="9"/>
  </w:num>
  <w:num w:numId="18">
    <w:abstractNumId w:val="7"/>
  </w:num>
  <w:num w:numId="19">
    <w:abstractNumId w:val="4"/>
  </w:num>
  <w:num w:numId="20">
    <w:abstractNumId w:val="19"/>
  </w:num>
  <w:num w:numId="21">
    <w:abstractNumId w:val="11"/>
  </w:num>
  <w:num w:numId="22">
    <w:abstractNumId w:val="16"/>
  </w:num>
  <w:num w:numId="23">
    <w:abstractNumId w:val="8"/>
  </w:num>
  <w:num w:numId="24">
    <w:abstractNumId w:val="15"/>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F7EA8"/>
    <w:rsid w:val="0002081E"/>
    <w:rsid w:val="000644D5"/>
    <w:rsid w:val="00093855"/>
    <w:rsid w:val="000A258A"/>
    <w:rsid w:val="00101424"/>
    <w:rsid w:val="001513BF"/>
    <w:rsid w:val="0021259B"/>
    <w:rsid w:val="0029733E"/>
    <w:rsid w:val="002C7B84"/>
    <w:rsid w:val="0030507B"/>
    <w:rsid w:val="003A27EB"/>
    <w:rsid w:val="003A3768"/>
    <w:rsid w:val="003A67B2"/>
    <w:rsid w:val="003B3F92"/>
    <w:rsid w:val="003C28F2"/>
    <w:rsid w:val="004317F8"/>
    <w:rsid w:val="00452388"/>
    <w:rsid w:val="004528F6"/>
    <w:rsid w:val="00492230"/>
    <w:rsid w:val="00533D84"/>
    <w:rsid w:val="006524EF"/>
    <w:rsid w:val="006A08E2"/>
    <w:rsid w:val="006F3773"/>
    <w:rsid w:val="00700A4A"/>
    <w:rsid w:val="0074504B"/>
    <w:rsid w:val="00763BBD"/>
    <w:rsid w:val="007C219E"/>
    <w:rsid w:val="008061DF"/>
    <w:rsid w:val="00833AC5"/>
    <w:rsid w:val="008402AF"/>
    <w:rsid w:val="00851ABC"/>
    <w:rsid w:val="008A43E7"/>
    <w:rsid w:val="00982B2E"/>
    <w:rsid w:val="00997BC9"/>
    <w:rsid w:val="009E5557"/>
    <w:rsid w:val="00A165B4"/>
    <w:rsid w:val="00A25743"/>
    <w:rsid w:val="00A61D3A"/>
    <w:rsid w:val="00A7121D"/>
    <w:rsid w:val="00A939BC"/>
    <w:rsid w:val="00AF670A"/>
    <w:rsid w:val="00B20C7C"/>
    <w:rsid w:val="00B376F6"/>
    <w:rsid w:val="00BE74F0"/>
    <w:rsid w:val="00BF7EA8"/>
    <w:rsid w:val="00C326B0"/>
    <w:rsid w:val="00C532C4"/>
    <w:rsid w:val="00C579DE"/>
    <w:rsid w:val="00C95B01"/>
    <w:rsid w:val="00CE3045"/>
    <w:rsid w:val="00CF2C28"/>
    <w:rsid w:val="00D02599"/>
    <w:rsid w:val="00D11B99"/>
    <w:rsid w:val="00D538B0"/>
    <w:rsid w:val="00D85B15"/>
    <w:rsid w:val="00DE5038"/>
    <w:rsid w:val="00E358D0"/>
    <w:rsid w:val="00E72512"/>
    <w:rsid w:val="00EA1BE1"/>
    <w:rsid w:val="00ED1E4B"/>
    <w:rsid w:val="00F119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2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EA8"/>
    <w:pPr>
      <w:ind w:left="720"/>
      <w:contextualSpacing/>
    </w:pPr>
  </w:style>
  <w:style w:type="character" w:styleId="Hyperlink">
    <w:name w:val="Hyperlink"/>
    <w:basedOn w:val="DefaultParagraphFont"/>
    <w:uiPriority w:val="99"/>
    <w:unhideWhenUsed/>
    <w:rsid w:val="00BF7EA8"/>
    <w:rPr>
      <w:color w:val="0000FF" w:themeColor="hyperlink"/>
      <w:u w:val="single"/>
    </w:rPr>
  </w:style>
  <w:style w:type="character" w:styleId="FollowedHyperlink">
    <w:name w:val="FollowedHyperlink"/>
    <w:basedOn w:val="DefaultParagraphFont"/>
    <w:uiPriority w:val="99"/>
    <w:semiHidden/>
    <w:unhideWhenUsed/>
    <w:rsid w:val="00D538B0"/>
    <w:rPr>
      <w:color w:val="800080" w:themeColor="followedHyperlink"/>
      <w:u w:val="single"/>
    </w:rPr>
  </w:style>
  <w:style w:type="table" w:styleId="TableGrid">
    <w:name w:val="Table Grid"/>
    <w:basedOn w:val="TableNormal"/>
    <w:uiPriority w:val="59"/>
    <w:rsid w:val="00A61D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C95B0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D1E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E4B"/>
    <w:rPr>
      <w:rFonts w:ascii="Tahoma" w:hAnsi="Tahoma" w:cs="Tahoma"/>
      <w:sz w:val="16"/>
      <w:szCs w:val="16"/>
    </w:rPr>
  </w:style>
  <w:style w:type="character" w:styleId="CommentReference">
    <w:name w:val="annotation reference"/>
    <w:basedOn w:val="DefaultParagraphFont"/>
    <w:uiPriority w:val="99"/>
    <w:semiHidden/>
    <w:unhideWhenUsed/>
    <w:rsid w:val="00ED1E4B"/>
    <w:rPr>
      <w:sz w:val="16"/>
      <w:szCs w:val="16"/>
    </w:rPr>
  </w:style>
  <w:style w:type="paragraph" w:styleId="CommentText">
    <w:name w:val="annotation text"/>
    <w:basedOn w:val="Normal"/>
    <w:link w:val="CommentTextChar"/>
    <w:uiPriority w:val="99"/>
    <w:semiHidden/>
    <w:unhideWhenUsed/>
    <w:rsid w:val="00ED1E4B"/>
    <w:pPr>
      <w:spacing w:line="240" w:lineRule="auto"/>
    </w:pPr>
    <w:rPr>
      <w:sz w:val="20"/>
      <w:szCs w:val="20"/>
    </w:rPr>
  </w:style>
  <w:style w:type="character" w:customStyle="1" w:styleId="CommentTextChar">
    <w:name w:val="Comment Text Char"/>
    <w:basedOn w:val="DefaultParagraphFont"/>
    <w:link w:val="CommentText"/>
    <w:uiPriority w:val="99"/>
    <w:semiHidden/>
    <w:rsid w:val="00ED1E4B"/>
    <w:rPr>
      <w:sz w:val="20"/>
      <w:szCs w:val="20"/>
    </w:rPr>
  </w:style>
  <w:style w:type="paragraph" w:styleId="CommentSubject">
    <w:name w:val="annotation subject"/>
    <w:basedOn w:val="CommentText"/>
    <w:next w:val="CommentText"/>
    <w:link w:val="CommentSubjectChar"/>
    <w:uiPriority w:val="99"/>
    <w:semiHidden/>
    <w:unhideWhenUsed/>
    <w:rsid w:val="00ED1E4B"/>
    <w:rPr>
      <w:b/>
      <w:bCs/>
    </w:rPr>
  </w:style>
  <w:style w:type="character" w:customStyle="1" w:styleId="CommentSubjectChar">
    <w:name w:val="Comment Subject Char"/>
    <w:basedOn w:val="CommentTextChar"/>
    <w:link w:val="CommentSubject"/>
    <w:uiPriority w:val="99"/>
    <w:semiHidden/>
    <w:rsid w:val="00ED1E4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het.colorado.edu/sims/density-and-buoyancy/density_e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outube.com/watch?v=OsYb1YSYR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E92B2-ECAE-443C-95C0-1C8A4EB8A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1540</Words>
  <Characters>8783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Spring Branch ISD</Company>
  <LinksUpToDate>false</LinksUpToDate>
  <CharactersWithSpaces>10303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tsadmin</dc:creator>
  <cp:keywords/>
  <dc:description/>
  <cp:lastModifiedBy>tsadmin</cp:lastModifiedBy>
  <cp:revision>11</cp:revision>
  <cp:lastPrinted>2011-06-09T12:54:00Z</cp:lastPrinted>
  <dcterms:created xsi:type="dcterms:W3CDTF">2011-06-13T05:43:00Z</dcterms:created>
  <dcterms:modified xsi:type="dcterms:W3CDTF">2011-06-15T17:52:00Z</dcterms:modified>
</cp:coreProperties>
</file>